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56BFF6" w14:textId="77777777" w:rsidR="00E04B3C" w:rsidRDefault="00E04B3C" w:rsidP="00834A2F">
      <w:pPr>
        <w:pStyle w:val="Nzev"/>
        <w:rPr>
          <w:ins w:id="0" w:author="Lubomír Kocman" w:date="2024-02-13T16:02:00Z"/>
        </w:rPr>
      </w:pPr>
      <w:r>
        <w:t xml:space="preserve">Jednací řád Zastupitelstva města </w:t>
      </w:r>
      <w:r w:rsidR="00834A2F">
        <w:t>Rudná</w:t>
      </w:r>
    </w:p>
    <w:p w14:paraId="0E10990F" w14:textId="77777777" w:rsidR="00EF0770" w:rsidRDefault="00EF0770" w:rsidP="00EF0770">
      <w:pPr>
        <w:rPr>
          <w:ins w:id="1" w:author="Lubomír Kocman" w:date="2024-02-13T16:02:00Z"/>
        </w:rPr>
      </w:pPr>
    </w:p>
    <w:p w14:paraId="765B8911" w14:textId="46C07DCA" w:rsidR="00EF0770" w:rsidRPr="00EF0770" w:rsidRDefault="00EF0770">
      <w:pPr>
        <w:pPrChange w:id="2" w:author="Lubomír Kocman" w:date="2024-02-13T16:02:00Z">
          <w:pPr>
            <w:pStyle w:val="Nzev"/>
          </w:pPr>
        </w:pPrChange>
      </w:pPr>
      <w:ins w:id="3" w:author="Lubomír Kocman" w:date="2024-02-13T16:02:00Z">
        <w:r>
          <w:t>02/2024</w:t>
        </w:r>
      </w:ins>
    </w:p>
    <w:p w14:paraId="4D0F27B1" w14:textId="77777777" w:rsidR="00B837F1" w:rsidRDefault="00B837F1" w:rsidP="00B837F1"/>
    <w:p w14:paraId="59729DA5" w14:textId="77777777" w:rsidR="009B3375" w:rsidRDefault="009B3375" w:rsidP="00B837F1"/>
    <w:p w14:paraId="1D16B5CF" w14:textId="77777777" w:rsidR="009B3375" w:rsidRDefault="009B3375" w:rsidP="00B837F1">
      <w:r>
        <w:t>Obsah</w:t>
      </w:r>
    </w:p>
    <w:p w14:paraId="0B498B23" w14:textId="77777777" w:rsidR="00B837F1" w:rsidRPr="009B3375" w:rsidRDefault="00B837F1" w:rsidP="002F28E8">
      <w:pPr>
        <w:pStyle w:val="Obsah1"/>
        <w:rPr>
          <w:rFonts w:asciiTheme="minorHAnsi" w:eastAsiaTheme="minorEastAsia" w:hAnsiTheme="minorHAnsi"/>
          <w:b w:val="0"/>
          <w:noProof/>
          <w:szCs w:val="22"/>
          <w:lang w:eastAsia="cs-CZ"/>
        </w:rPr>
      </w:pPr>
      <w:r w:rsidRPr="009B3375">
        <w:rPr>
          <w:rFonts w:asciiTheme="minorHAnsi" w:hAnsiTheme="minorHAnsi"/>
          <w:b w:val="0"/>
        </w:rPr>
        <w:fldChar w:fldCharType="begin"/>
      </w:r>
      <w:r w:rsidRPr="009B3375">
        <w:rPr>
          <w:rFonts w:asciiTheme="minorHAnsi" w:hAnsiTheme="minorHAnsi"/>
          <w:b w:val="0"/>
        </w:rPr>
        <w:instrText xml:space="preserve"> TOC \o "1-3" \h \z \u </w:instrText>
      </w:r>
      <w:r w:rsidRPr="009B3375">
        <w:rPr>
          <w:rFonts w:asciiTheme="minorHAnsi" w:hAnsiTheme="minorHAnsi"/>
          <w:b w:val="0"/>
        </w:rPr>
        <w:fldChar w:fldCharType="separate"/>
      </w:r>
      <w:hyperlink w:anchor="_Toc57021942" w:history="1">
        <w:r w:rsidRPr="009B3375">
          <w:rPr>
            <w:rStyle w:val="Hypertextovodkaz"/>
            <w:rFonts w:asciiTheme="minorHAnsi" w:hAnsiTheme="minorHAnsi"/>
            <w:b w:val="0"/>
            <w:noProof/>
          </w:rPr>
          <w:t>Čl. 1 - Úvodní ustanovení</w:t>
        </w:r>
        <w:r w:rsidRPr="009B3375">
          <w:rPr>
            <w:rFonts w:asciiTheme="minorHAnsi" w:hAnsiTheme="minorHAnsi"/>
            <w:b w:val="0"/>
            <w:noProof/>
            <w:webHidden/>
          </w:rPr>
          <w:tab/>
        </w:r>
        <w:r w:rsidRPr="009B3375">
          <w:rPr>
            <w:rFonts w:asciiTheme="minorHAnsi" w:hAnsiTheme="minorHAnsi"/>
            <w:b w:val="0"/>
            <w:noProof/>
            <w:webHidden/>
          </w:rPr>
          <w:fldChar w:fldCharType="begin"/>
        </w:r>
        <w:r w:rsidRPr="009B3375">
          <w:rPr>
            <w:rFonts w:asciiTheme="minorHAnsi" w:hAnsiTheme="minorHAnsi"/>
            <w:b w:val="0"/>
            <w:noProof/>
            <w:webHidden/>
          </w:rPr>
          <w:instrText xml:space="preserve"> PAGEREF _Toc57021942 \h </w:instrText>
        </w:r>
        <w:r w:rsidRPr="009B3375">
          <w:rPr>
            <w:rFonts w:asciiTheme="minorHAnsi" w:hAnsiTheme="minorHAnsi"/>
            <w:b w:val="0"/>
            <w:noProof/>
            <w:webHidden/>
          </w:rPr>
        </w:r>
        <w:r w:rsidRPr="009B3375">
          <w:rPr>
            <w:rFonts w:asciiTheme="minorHAnsi" w:hAnsiTheme="minorHAnsi"/>
            <w:b w:val="0"/>
            <w:noProof/>
            <w:webHidden/>
          </w:rPr>
          <w:fldChar w:fldCharType="separate"/>
        </w:r>
        <w:r w:rsidR="005F298A" w:rsidRPr="009B3375">
          <w:rPr>
            <w:rFonts w:asciiTheme="minorHAnsi" w:hAnsiTheme="minorHAnsi"/>
            <w:b w:val="0"/>
            <w:noProof/>
            <w:webHidden/>
          </w:rPr>
          <w:t>2</w:t>
        </w:r>
        <w:r w:rsidRPr="009B3375">
          <w:rPr>
            <w:rFonts w:asciiTheme="minorHAnsi" w:hAnsiTheme="minorHAnsi"/>
            <w:b w:val="0"/>
            <w:noProof/>
            <w:webHidden/>
          </w:rPr>
          <w:fldChar w:fldCharType="end"/>
        </w:r>
      </w:hyperlink>
    </w:p>
    <w:p w14:paraId="1F6B7564" w14:textId="77777777" w:rsidR="00B837F1" w:rsidRPr="009B3375" w:rsidRDefault="003F55D0" w:rsidP="002F28E8">
      <w:pPr>
        <w:pStyle w:val="Obsah1"/>
        <w:rPr>
          <w:rFonts w:asciiTheme="minorHAnsi" w:eastAsiaTheme="minorEastAsia" w:hAnsiTheme="minorHAnsi"/>
          <w:b w:val="0"/>
          <w:noProof/>
          <w:szCs w:val="22"/>
          <w:lang w:eastAsia="cs-CZ"/>
        </w:rPr>
      </w:pPr>
      <w:hyperlink w:anchor="_Toc57021943" w:history="1">
        <w:r w:rsidR="00B837F1" w:rsidRPr="009B3375">
          <w:rPr>
            <w:rStyle w:val="Hypertextovodkaz"/>
            <w:rFonts w:asciiTheme="minorHAnsi" w:hAnsiTheme="minorHAnsi"/>
            <w:b w:val="0"/>
            <w:noProof/>
          </w:rPr>
          <w:t>Čl. 2 - Pravomoci zastupitelstva</w:t>
        </w:r>
        <w:r w:rsidR="00B837F1" w:rsidRPr="009B3375">
          <w:rPr>
            <w:rFonts w:asciiTheme="minorHAnsi" w:hAnsiTheme="minorHAnsi"/>
            <w:b w:val="0"/>
            <w:noProof/>
            <w:webHidden/>
          </w:rPr>
          <w:tab/>
        </w:r>
        <w:r w:rsidR="00B837F1" w:rsidRPr="009B3375">
          <w:rPr>
            <w:rFonts w:asciiTheme="minorHAnsi" w:hAnsiTheme="minorHAnsi"/>
            <w:b w:val="0"/>
            <w:noProof/>
            <w:webHidden/>
          </w:rPr>
          <w:fldChar w:fldCharType="begin"/>
        </w:r>
        <w:r w:rsidR="00B837F1" w:rsidRPr="009B3375">
          <w:rPr>
            <w:rFonts w:asciiTheme="minorHAnsi" w:hAnsiTheme="minorHAnsi"/>
            <w:b w:val="0"/>
            <w:noProof/>
            <w:webHidden/>
          </w:rPr>
          <w:instrText xml:space="preserve"> PAGEREF _Toc57021943 \h </w:instrText>
        </w:r>
        <w:r w:rsidR="00B837F1" w:rsidRPr="009B3375">
          <w:rPr>
            <w:rFonts w:asciiTheme="minorHAnsi" w:hAnsiTheme="minorHAnsi"/>
            <w:b w:val="0"/>
            <w:noProof/>
            <w:webHidden/>
          </w:rPr>
        </w:r>
        <w:r w:rsidR="00B837F1" w:rsidRPr="009B3375">
          <w:rPr>
            <w:rFonts w:asciiTheme="minorHAnsi" w:hAnsiTheme="minorHAnsi"/>
            <w:b w:val="0"/>
            <w:noProof/>
            <w:webHidden/>
          </w:rPr>
          <w:fldChar w:fldCharType="separate"/>
        </w:r>
        <w:r w:rsidR="005F298A" w:rsidRPr="009B3375">
          <w:rPr>
            <w:rFonts w:asciiTheme="minorHAnsi" w:hAnsiTheme="minorHAnsi"/>
            <w:b w:val="0"/>
            <w:noProof/>
            <w:webHidden/>
          </w:rPr>
          <w:t>2</w:t>
        </w:r>
        <w:r w:rsidR="00B837F1" w:rsidRPr="009B3375">
          <w:rPr>
            <w:rFonts w:asciiTheme="minorHAnsi" w:hAnsiTheme="minorHAnsi"/>
            <w:b w:val="0"/>
            <w:noProof/>
            <w:webHidden/>
          </w:rPr>
          <w:fldChar w:fldCharType="end"/>
        </w:r>
      </w:hyperlink>
    </w:p>
    <w:p w14:paraId="78832F3A" w14:textId="77777777" w:rsidR="00B837F1" w:rsidRPr="009B3375" w:rsidRDefault="003F55D0" w:rsidP="002F28E8">
      <w:pPr>
        <w:pStyle w:val="Obsah1"/>
        <w:rPr>
          <w:rFonts w:asciiTheme="minorHAnsi" w:eastAsiaTheme="minorEastAsia" w:hAnsiTheme="minorHAnsi"/>
          <w:b w:val="0"/>
          <w:noProof/>
          <w:szCs w:val="22"/>
          <w:lang w:eastAsia="cs-CZ"/>
        </w:rPr>
      </w:pPr>
      <w:hyperlink w:anchor="_Toc57021944" w:history="1">
        <w:r w:rsidR="00B837F1" w:rsidRPr="009B3375">
          <w:rPr>
            <w:rStyle w:val="Hypertextovodkaz"/>
            <w:rFonts w:asciiTheme="minorHAnsi" w:hAnsiTheme="minorHAnsi"/>
            <w:b w:val="0"/>
            <w:noProof/>
          </w:rPr>
          <w:t>Čl. 3 - Svolání zasedání zastupitelstva</w:t>
        </w:r>
        <w:r w:rsidR="00B837F1" w:rsidRPr="009B3375">
          <w:rPr>
            <w:rFonts w:asciiTheme="minorHAnsi" w:hAnsiTheme="minorHAnsi"/>
            <w:b w:val="0"/>
            <w:noProof/>
            <w:webHidden/>
          </w:rPr>
          <w:tab/>
        </w:r>
        <w:r w:rsidR="00B837F1" w:rsidRPr="009B3375">
          <w:rPr>
            <w:rFonts w:asciiTheme="minorHAnsi" w:hAnsiTheme="minorHAnsi"/>
            <w:b w:val="0"/>
            <w:noProof/>
            <w:webHidden/>
          </w:rPr>
          <w:fldChar w:fldCharType="begin"/>
        </w:r>
        <w:r w:rsidR="00B837F1" w:rsidRPr="009B3375">
          <w:rPr>
            <w:rFonts w:asciiTheme="minorHAnsi" w:hAnsiTheme="minorHAnsi"/>
            <w:b w:val="0"/>
            <w:noProof/>
            <w:webHidden/>
          </w:rPr>
          <w:instrText xml:space="preserve"> PAGEREF _Toc57021944 \h </w:instrText>
        </w:r>
        <w:r w:rsidR="00B837F1" w:rsidRPr="009B3375">
          <w:rPr>
            <w:rFonts w:asciiTheme="minorHAnsi" w:hAnsiTheme="minorHAnsi"/>
            <w:b w:val="0"/>
            <w:noProof/>
            <w:webHidden/>
          </w:rPr>
        </w:r>
        <w:r w:rsidR="00B837F1" w:rsidRPr="009B3375">
          <w:rPr>
            <w:rFonts w:asciiTheme="minorHAnsi" w:hAnsiTheme="minorHAnsi"/>
            <w:b w:val="0"/>
            <w:noProof/>
            <w:webHidden/>
          </w:rPr>
          <w:fldChar w:fldCharType="separate"/>
        </w:r>
        <w:r w:rsidR="005F298A" w:rsidRPr="009B3375">
          <w:rPr>
            <w:rFonts w:asciiTheme="minorHAnsi" w:hAnsiTheme="minorHAnsi"/>
            <w:b w:val="0"/>
            <w:noProof/>
            <w:webHidden/>
          </w:rPr>
          <w:t>2</w:t>
        </w:r>
        <w:r w:rsidR="00B837F1" w:rsidRPr="009B3375">
          <w:rPr>
            <w:rFonts w:asciiTheme="minorHAnsi" w:hAnsiTheme="minorHAnsi"/>
            <w:b w:val="0"/>
            <w:noProof/>
            <w:webHidden/>
          </w:rPr>
          <w:fldChar w:fldCharType="end"/>
        </w:r>
      </w:hyperlink>
    </w:p>
    <w:p w14:paraId="5BB7C339" w14:textId="77777777" w:rsidR="00B837F1" w:rsidRPr="009B3375" w:rsidRDefault="003F55D0" w:rsidP="002F28E8">
      <w:pPr>
        <w:pStyle w:val="Obsah1"/>
        <w:rPr>
          <w:rFonts w:asciiTheme="minorHAnsi" w:eastAsiaTheme="minorEastAsia" w:hAnsiTheme="minorHAnsi"/>
          <w:b w:val="0"/>
          <w:noProof/>
          <w:szCs w:val="22"/>
          <w:lang w:eastAsia="cs-CZ"/>
        </w:rPr>
      </w:pPr>
      <w:hyperlink w:anchor="_Toc57021945" w:history="1">
        <w:r w:rsidR="00B837F1" w:rsidRPr="009B3375">
          <w:rPr>
            <w:rStyle w:val="Hypertextovodkaz"/>
            <w:rFonts w:asciiTheme="minorHAnsi" w:hAnsiTheme="minorHAnsi"/>
            <w:b w:val="0"/>
            <w:noProof/>
          </w:rPr>
          <w:t>Čl. 4 - Příprava zasedání zastupitelstva</w:t>
        </w:r>
        <w:r w:rsidR="00B837F1" w:rsidRPr="009B3375">
          <w:rPr>
            <w:rFonts w:asciiTheme="minorHAnsi" w:hAnsiTheme="minorHAnsi"/>
            <w:b w:val="0"/>
            <w:noProof/>
            <w:webHidden/>
          </w:rPr>
          <w:tab/>
        </w:r>
        <w:r w:rsidR="00B837F1" w:rsidRPr="009B3375">
          <w:rPr>
            <w:rFonts w:asciiTheme="minorHAnsi" w:hAnsiTheme="minorHAnsi"/>
            <w:b w:val="0"/>
            <w:noProof/>
            <w:webHidden/>
          </w:rPr>
          <w:fldChar w:fldCharType="begin"/>
        </w:r>
        <w:r w:rsidR="00B837F1" w:rsidRPr="009B3375">
          <w:rPr>
            <w:rFonts w:asciiTheme="minorHAnsi" w:hAnsiTheme="minorHAnsi"/>
            <w:b w:val="0"/>
            <w:noProof/>
            <w:webHidden/>
          </w:rPr>
          <w:instrText xml:space="preserve"> PAGEREF _Toc57021945 \h </w:instrText>
        </w:r>
        <w:r w:rsidR="00B837F1" w:rsidRPr="009B3375">
          <w:rPr>
            <w:rFonts w:asciiTheme="minorHAnsi" w:hAnsiTheme="minorHAnsi"/>
            <w:b w:val="0"/>
            <w:noProof/>
            <w:webHidden/>
          </w:rPr>
        </w:r>
        <w:r w:rsidR="00B837F1" w:rsidRPr="009B3375">
          <w:rPr>
            <w:rFonts w:asciiTheme="minorHAnsi" w:hAnsiTheme="minorHAnsi"/>
            <w:b w:val="0"/>
            <w:noProof/>
            <w:webHidden/>
          </w:rPr>
          <w:fldChar w:fldCharType="separate"/>
        </w:r>
        <w:r w:rsidR="005F298A" w:rsidRPr="009B3375">
          <w:rPr>
            <w:rFonts w:asciiTheme="minorHAnsi" w:hAnsiTheme="minorHAnsi"/>
            <w:b w:val="0"/>
            <w:noProof/>
            <w:webHidden/>
          </w:rPr>
          <w:t>2</w:t>
        </w:r>
        <w:r w:rsidR="00B837F1" w:rsidRPr="009B3375">
          <w:rPr>
            <w:rFonts w:asciiTheme="minorHAnsi" w:hAnsiTheme="minorHAnsi"/>
            <w:b w:val="0"/>
            <w:noProof/>
            <w:webHidden/>
          </w:rPr>
          <w:fldChar w:fldCharType="end"/>
        </w:r>
      </w:hyperlink>
    </w:p>
    <w:p w14:paraId="33C944FD" w14:textId="77777777" w:rsidR="00B837F1" w:rsidRPr="009B3375" w:rsidRDefault="003F55D0" w:rsidP="002F28E8">
      <w:pPr>
        <w:pStyle w:val="Obsah1"/>
        <w:rPr>
          <w:rFonts w:asciiTheme="minorHAnsi" w:eastAsiaTheme="minorEastAsia" w:hAnsiTheme="minorHAnsi"/>
          <w:b w:val="0"/>
          <w:noProof/>
          <w:szCs w:val="22"/>
          <w:lang w:eastAsia="cs-CZ"/>
        </w:rPr>
      </w:pPr>
      <w:hyperlink w:anchor="_Toc57021946" w:history="1">
        <w:r w:rsidR="00B837F1" w:rsidRPr="009B3375">
          <w:rPr>
            <w:rStyle w:val="Hypertextovodkaz"/>
            <w:rFonts w:asciiTheme="minorHAnsi" w:hAnsiTheme="minorHAnsi"/>
            <w:b w:val="0"/>
            <w:noProof/>
          </w:rPr>
          <w:t>Čl. 5 - Práva</w:t>
        </w:r>
        <w:r w:rsidR="005F298A" w:rsidRPr="009B3375">
          <w:rPr>
            <w:rStyle w:val="Hypertextovodkaz"/>
            <w:rFonts w:asciiTheme="minorHAnsi" w:hAnsiTheme="minorHAnsi"/>
            <w:b w:val="0"/>
            <w:noProof/>
          </w:rPr>
          <w:t xml:space="preserve"> a </w:t>
        </w:r>
        <w:r w:rsidR="00B837F1" w:rsidRPr="009B3375">
          <w:rPr>
            <w:rStyle w:val="Hypertextovodkaz"/>
            <w:rFonts w:asciiTheme="minorHAnsi" w:hAnsiTheme="minorHAnsi"/>
            <w:b w:val="0"/>
            <w:noProof/>
          </w:rPr>
          <w:t>povinnosti členů zastupitelstva</w:t>
        </w:r>
        <w:r w:rsidR="00B837F1" w:rsidRPr="009B3375">
          <w:rPr>
            <w:rFonts w:asciiTheme="minorHAnsi" w:hAnsiTheme="minorHAnsi"/>
            <w:b w:val="0"/>
            <w:noProof/>
            <w:webHidden/>
          </w:rPr>
          <w:tab/>
        </w:r>
        <w:r w:rsidR="00B837F1" w:rsidRPr="009B3375">
          <w:rPr>
            <w:rFonts w:asciiTheme="minorHAnsi" w:hAnsiTheme="minorHAnsi"/>
            <w:b w:val="0"/>
            <w:noProof/>
            <w:webHidden/>
          </w:rPr>
          <w:fldChar w:fldCharType="begin"/>
        </w:r>
        <w:r w:rsidR="00B837F1" w:rsidRPr="009B3375">
          <w:rPr>
            <w:rFonts w:asciiTheme="minorHAnsi" w:hAnsiTheme="minorHAnsi"/>
            <w:b w:val="0"/>
            <w:noProof/>
            <w:webHidden/>
          </w:rPr>
          <w:instrText xml:space="preserve"> PAGEREF _Toc57021946 \h </w:instrText>
        </w:r>
        <w:r w:rsidR="00B837F1" w:rsidRPr="009B3375">
          <w:rPr>
            <w:rFonts w:asciiTheme="minorHAnsi" w:hAnsiTheme="minorHAnsi"/>
            <w:b w:val="0"/>
            <w:noProof/>
            <w:webHidden/>
          </w:rPr>
        </w:r>
        <w:r w:rsidR="00B837F1" w:rsidRPr="009B3375">
          <w:rPr>
            <w:rFonts w:asciiTheme="minorHAnsi" w:hAnsiTheme="minorHAnsi"/>
            <w:b w:val="0"/>
            <w:noProof/>
            <w:webHidden/>
          </w:rPr>
          <w:fldChar w:fldCharType="separate"/>
        </w:r>
        <w:r w:rsidR="005F298A" w:rsidRPr="009B3375">
          <w:rPr>
            <w:rFonts w:asciiTheme="minorHAnsi" w:hAnsiTheme="minorHAnsi"/>
            <w:b w:val="0"/>
            <w:noProof/>
            <w:webHidden/>
          </w:rPr>
          <w:t>3</w:t>
        </w:r>
        <w:r w:rsidR="00B837F1" w:rsidRPr="009B3375">
          <w:rPr>
            <w:rFonts w:asciiTheme="minorHAnsi" w:hAnsiTheme="minorHAnsi"/>
            <w:b w:val="0"/>
            <w:noProof/>
            <w:webHidden/>
          </w:rPr>
          <w:fldChar w:fldCharType="end"/>
        </w:r>
      </w:hyperlink>
    </w:p>
    <w:p w14:paraId="4B686B3C" w14:textId="77777777" w:rsidR="00B837F1" w:rsidRPr="009B3375" w:rsidRDefault="003F55D0" w:rsidP="002F28E8">
      <w:pPr>
        <w:pStyle w:val="Obsah1"/>
        <w:rPr>
          <w:rFonts w:asciiTheme="minorHAnsi" w:eastAsiaTheme="minorEastAsia" w:hAnsiTheme="minorHAnsi"/>
          <w:b w:val="0"/>
          <w:noProof/>
          <w:szCs w:val="22"/>
          <w:lang w:eastAsia="cs-CZ"/>
        </w:rPr>
      </w:pPr>
      <w:hyperlink w:anchor="_Toc57021947" w:history="1">
        <w:r w:rsidR="00B837F1" w:rsidRPr="009B3375">
          <w:rPr>
            <w:rStyle w:val="Hypertextovodkaz"/>
            <w:rFonts w:asciiTheme="minorHAnsi" w:hAnsiTheme="minorHAnsi"/>
            <w:b w:val="0"/>
            <w:noProof/>
          </w:rPr>
          <w:t>Čl. 6 - Průběh zasedání zastupitelstva</w:t>
        </w:r>
        <w:r w:rsidR="00B837F1" w:rsidRPr="009B3375">
          <w:rPr>
            <w:rFonts w:asciiTheme="minorHAnsi" w:hAnsiTheme="minorHAnsi"/>
            <w:b w:val="0"/>
            <w:noProof/>
            <w:webHidden/>
          </w:rPr>
          <w:tab/>
        </w:r>
        <w:r w:rsidR="00B837F1" w:rsidRPr="009B3375">
          <w:rPr>
            <w:rFonts w:asciiTheme="minorHAnsi" w:hAnsiTheme="minorHAnsi"/>
            <w:b w:val="0"/>
            <w:noProof/>
            <w:webHidden/>
          </w:rPr>
          <w:fldChar w:fldCharType="begin"/>
        </w:r>
        <w:r w:rsidR="00B837F1" w:rsidRPr="009B3375">
          <w:rPr>
            <w:rFonts w:asciiTheme="minorHAnsi" w:hAnsiTheme="minorHAnsi"/>
            <w:b w:val="0"/>
            <w:noProof/>
            <w:webHidden/>
          </w:rPr>
          <w:instrText xml:space="preserve"> PAGEREF _Toc57021947 \h </w:instrText>
        </w:r>
        <w:r w:rsidR="00B837F1" w:rsidRPr="009B3375">
          <w:rPr>
            <w:rFonts w:asciiTheme="minorHAnsi" w:hAnsiTheme="minorHAnsi"/>
            <w:b w:val="0"/>
            <w:noProof/>
            <w:webHidden/>
          </w:rPr>
        </w:r>
        <w:r w:rsidR="00B837F1" w:rsidRPr="009B3375">
          <w:rPr>
            <w:rFonts w:asciiTheme="minorHAnsi" w:hAnsiTheme="minorHAnsi"/>
            <w:b w:val="0"/>
            <w:noProof/>
            <w:webHidden/>
          </w:rPr>
          <w:fldChar w:fldCharType="separate"/>
        </w:r>
        <w:r w:rsidR="005F298A" w:rsidRPr="009B3375">
          <w:rPr>
            <w:rFonts w:asciiTheme="minorHAnsi" w:hAnsiTheme="minorHAnsi"/>
            <w:b w:val="0"/>
            <w:noProof/>
            <w:webHidden/>
          </w:rPr>
          <w:t>4</w:t>
        </w:r>
        <w:r w:rsidR="00B837F1" w:rsidRPr="009B3375">
          <w:rPr>
            <w:rFonts w:asciiTheme="minorHAnsi" w:hAnsiTheme="minorHAnsi"/>
            <w:b w:val="0"/>
            <w:noProof/>
            <w:webHidden/>
          </w:rPr>
          <w:fldChar w:fldCharType="end"/>
        </w:r>
      </w:hyperlink>
    </w:p>
    <w:p w14:paraId="7FE6C804" w14:textId="77777777" w:rsidR="00B837F1" w:rsidRPr="009B3375" w:rsidRDefault="003F55D0">
      <w:pPr>
        <w:pStyle w:val="Obsah2"/>
        <w:tabs>
          <w:tab w:val="right" w:leader="dot" w:pos="9062"/>
        </w:tabs>
        <w:rPr>
          <w:rFonts w:asciiTheme="minorHAnsi" w:eastAsiaTheme="minorEastAsia" w:hAnsiTheme="minorHAnsi"/>
          <w:i w:val="0"/>
          <w:iCs w:val="0"/>
          <w:noProof/>
          <w:szCs w:val="22"/>
          <w:lang w:eastAsia="cs-CZ"/>
        </w:rPr>
      </w:pPr>
      <w:hyperlink w:anchor="_Toc57021948" w:history="1">
        <w:r w:rsidR="00B837F1" w:rsidRPr="009B3375">
          <w:rPr>
            <w:rStyle w:val="Hypertextovodkaz"/>
            <w:rFonts w:asciiTheme="minorHAnsi" w:hAnsiTheme="minorHAnsi"/>
            <w:noProof/>
          </w:rPr>
          <w:t>Rozprava</w:t>
        </w:r>
        <w:r w:rsidR="00B837F1" w:rsidRPr="009B3375">
          <w:rPr>
            <w:rFonts w:asciiTheme="minorHAnsi" w:hAnsiTheme="minorHAnsi"/>
            <w:noProof/>
            <w:webHidden/>
          </w:rPr>
          <w:tab/>
        </w:r>
        <w:r w:rsidR="00B837F1" w:rsidRPr="009B3375">
          <w:rPr>
            <w:rFonts w:asciiTheme="minorHAnsi" w:hAnsiTheme="minorHAnsi"/>
            <w:noProof/>
            <w:webHidden/>
          </w:rPr>
          <w:fldChar w:fldCharType="begin"/>
        </w:r>
        <w:r w:rsidR="00B837F1" w:rsidRPr="009B3375">
          <w:rPr>
            <w:rFonts w:asciiTheme="minorHAnsi" w:hAnsiTheme="minorHAnsi"/>
            <w:noProof/>
            <w:webHidden/>
          </w:rPr>
          <w:instrText xml:space="preserve"> PAGEREF _Toc57021948 \h </w:instrText>
        </w:r>
        <w:r w:rsidR="00B837F1" w:rsidRPr="009B3375">
          <w:rPr>
            <w:rFonts w:asciiTheme="minorHAnsi" w:hAnsiTheme="minorHAnsi"/>
            <w:noProof/>
            <w:webHidden/>
          </w:rPr>
        </w:r>
        <w:r w:rsidR="00B837F1" w:rsidRPr="009B3375">
          <w:rPr>
            <w:rFonts w:asciiTheme="minorHAnsi" w:hAnsiTheme="minorHAnsi"/>
            <w:noProof/>
            <w:webHidden/>
          </w:rPr>
          <w:fldChar w:fldCharType="separate"/>
        </w:r>
        <w:r w:rsidR="005F298A" w:rsidRPr="009B3375">
          <w:rPr>
            <w:rFonts w:asciiTheme="minorHAnsi" w:hAnsiTheme="minorHAnsi"/>
            <w:noProof/>
            <w:webHidden/>
          </w:rPr>
          <w:t>4</w:t>
        </w:r>
        <w:r w:rsidR="00B837F1" w:rsidRPr="009B3375">
          <w:rPr>
            <w:rFonts w:asciiTheme="minorHAnsi" w:hAnsiTheme="minorHAnsi"/>
            <w:noProof/>
            <w:webHidden/>
          </w:rPr>
          <w:fldChar w:fldCharType="end"/>
        </w:r>
      </w:hyperlink>
    </w:p>
    <w:p w14:paraId="53943EE2" w14:textId="77777777" w:rsidR="00B837F1" w:rsidRPr="009B3375" w:rsidRDefault="003F55D0">
      <w:pPr>
        <w:pStyle w:val="Obsah2"/>
        <w:tabs>
          <w:tab w:val="right" w:leader="dot" w:pos="9062"/>
        </w:tabs>
        <w:rPr>
          <w:rFonts w:asciiTheme="minorHAnsi" w:eastAsiaTheme="minorEastAsia" w:hAnsiTheme="minorHAnsi"/>
          <w:i w:val="0"/>
          <w:iCs w:val="0"/>
          <w:noProof/>
          <w:szCs w:val="22"/>
          <w:lang w:eastAsia="cs-CZ"/>
        </w:rPr>
      </w:pPr>
      <w:hyperlink w:anchor="_Toc57021949" w:history="1">
        <w:r w:rsidR="00B837F1" w:rsidRPr="009B3375">
          <w:rPr>
            <w:rStyle w:val="Hypertextovodkaz"/>
            <w:rFonts w:asciiTheme="minorHAnsi" w:hAnsiTheme="minorHAnsi"/>
            <w:noProof/>
          </w:rPr>
          <w:t>Hlasování</w:t>
        </w:r>
        <w:r w:rsidR="005F298A" w:rsidRPr="009B3375">
          <w:rPr>
            <w:rStyle w:val="Hypertextovodkaz"/>
            <w:rFonts w:asciiTheme="minorHAnsi" w:hAnsiTheme="minorHAnsi"/>
            <w:noProof/>
          </w:rPr>
          <w:t xml:space="preserve"> a </w:t>
        </w:r>
        <w:r w:rsidR="00B837F1" w:rsidRPr="009B3375">
          <w:rPr>
            <w:rStyle w:val="Hypertextovodkaz"/>
            <w:rFonts w:asciiTheme="minorHAnsi" w:hAnsiTheme="minorHAnsi"/>
            <w:noProof/>
          </w:rPr>
          <w:t>usnesení</w:t>
        </w:r>
        <w:r w:rsidR="00B837F1" w:rsidRPr="009B3375">
          <w:rPr>
            <w:rFonts w:asciiTheme="minorHAnsi" w:hAnsiTheme="minorHAnsi"/>
            <w:noProof/>
            <w:webHidden/>
          </w:rPr>
          <w:tab/>
        </w:r>
        <w:r w:rsidR="00B837F1" w:rsidRPr="009B3375">
          <w:rPr>
            <w:rFonts w:asciiTheme="minorHAnsi" w:hAnsiTheme="minorHAnsi"/>
            <w:noProof/>
            <w:webHidden/>
          </w:rPr>
          <w:fldChar w:fldCharType="begin"/>
        </w:r>
        <w:r w:rsidR="00B837F1" w:rsidRPr="009B3375">
          <w:rPr>
            <w:rFonts w:asciiTheme="minorHAnsi" w:hAnsiTheme="minorHAnsi"/>
            <w:noProof/>
            <w:webHidden/>
          </w:rPr>
          <w:instrText xml:space="preserve"> PAGEREF _Toc57021949 \h </w:instrText>
        </w:r>
        <w:r w:rsidR="00B837F1" w:rsidRPr="009B3375">
          <w:rPr>
            <w:rFonts w:asciiTheme="minorHAnsi" w:hAnsiTheme="minorHAnsi"/>
            <w:noProof/>
            <w:webHidden/>
          </w:rPr>
        </w:r>
        <w:r w:rsidR="00B837F1" w:rsidRPr="009B3375">
          <w:rPr>
            <w:rFonts w:asciiTheme="minorHAnsi" w:hAnsiTheme="minorHAnsi"/>
            <w:noProof/>
            <w:webHidden/>
          </w:rPr>
          <w:fldChar w:fldCharType="separate"/>
        </w:r>
        <w:r w:rsidR="005F298A" w:rsidRPr="009B3375">
          <w:rPr>
            <w:rFonts w:asciiTheme="minorHAnsi" w:hAnsiTheme="minorHAnsi"/>
            <w:noProof/>
            <w:webHidden/>
          </w:rPr>
          <w:t>5</w:t>
        </w:r>
        <w:r w:rsidR="00B837F1" w:rsidRPr="009B3375">
          <w:rPr>
            <w:rFonts w:asciiTheme="minorHAnsi" w:hAnsiTheme="minorHAnsi"/>
            <w:noProof/>
            <w:webHidden/>
          </w:rPr>
          <w:fldChar w:fldCharType="end"/>
        </w:r>
      </w:hyperlink>
    </w:p>
    <w:p w14:paraId="793D40A3" w14:textId="77777777" w:rsidR="00B837F1" w:rsidRPr="009B3375" w:rsidRDefault="003F55D0" w:rsidP="002F28E8">
      <w:pPr>
        <w:pStyle w:val="Obsah1"/>
        <w:rPr>
          <w:rFonts w:asciiTheme="minorHAnsi" w:eastAsiaTheme="minorEastAsia" w:hAnsiTheme="minorHAnsi"/>
          <w:b w:val="0"/>
          <w:noProof/>
          <w:szCs w:val="22"/>
          <w:lang w:eastAsia="cs-CZ"/>
        </w:rPr>
      </w:pPr>
      <w:hyperlink w:anchor="_Toc57021950" w:history="1">
        <w:r w:rsidR="00B837F1" w:rsidRPr="009B3375">
          <w:rPr>
            <w:rStyle w:val="Hypertextovodkaz"/>
            <w:rFonts w:asciiTheme="minorHAnsi" w:hAnsiTheme="minorHAnsi"/>
            <w:b w:val="0"/>
            <w:noProof/>
          </w:rPr>
          <w:t>Čl. 7 - Nerušený průběh zasedání, pořádková opatření</w:t>
        </w:r>
        <w:r w:rsidR="00B837F1" w:rsidRPr="009B3375">
          <w:rPr>
            <w:rFonts w:asciiTheme="minorHAnsi" w:hAnsiTheme="minorHAnsi"/>
            <w:b w:val="0"/>
            <w:noProof/>
            <w:webHidden/>
          </w:rPr>
          <w:tab/>
        </w:r>
        <w:r w:rsidR="00B837F1" w:rsidRPr="009B3375">
          <w:rPr>
            <w:rFonts w:asciiTheme="minorHAnsi" w:hAnsiTheme="minorHAnsi"/>
            <w:b w:val="0"/>
            <w:noProof/>
            <w:webHidden/>
          </w:rPr>
          <w:fldChar w:fldCharType="begin"/>
        </w:r>
        <w:r w:rsidR="00B837F1" w:rsidRPr="009B3375">
          <w:rPr>
            <w:rFonts w:asciiTheme="minorHAnsi" w:hAnsiTheme="minorHAnsi"/>
            <w:b w:val="0"/>
            <w:noProof/>
            <w:webHidden/>
          </w:rPr>
          <w:instrText xml:space="preserve"> PAGEREF _Toc57021950 \h </w:instrText>
        </w:r>
        <w:r w:rsidR="00B837F1" w:rsidRPr="009B3375">
          <w:rPr>
            <w:rFonts w:asciiTheme="minorHAnsi" w:hAnsiTheme="minorHAnsi"/>
            <w:b w:val="0"/>
            <w:noProof/>
            <w:webHidden/>
          </w:rPr>
        </w:r>
        <w:r w:rsidR="00B837F1" w:rsidRPr="009B3375">
          <w:rPr>
            <w:rFonts w:asciiTheme="minorHAnsi" w:hAnsiTheme="minorHAnsi"/>
            <w:b w:val="0"/>
            <w:noProof/>
            <w:webHidden/>
          </w:rPr>
          <w:fldChar w:fldCharType="separate"/>
        </w:r>
        <w:r w:rsidR="005F298A" w:rsidRPr="009B3375">
          <w:rPr>
            <w:rFonts w:asciiTheme="minorHAnsi" w:hAnsiTheme="minorHAnsi"/>
            <w:b w:val="0"/>
            <w:noProof/>
            <w:webHidden/>
          </w:rPr>
          <w:t>7</w:t>
        </w:r>
        <w:r w:rsidR="00B837F1" w:rsidRPr="009B3375">
          <w:rPr>
            <w:rFonts w:asciiTheme="minorHAnsi" w:hAnsiTheme="minorHAnsi"/>
            <w:b w:val="0"/>
            <w:noProof/>
            <w:webHidden/>
          </w:rPr>
          <w:fldChar w:fldCharType="end"/>
        </w:r>
      </w:hyperlink>
    </w:p>
    <w:p w14:paraId="3DE59391" w14:textId="77777777" w:rsidR="00B837F1" w:rsidRPr="009B3375" w:rsidRDefault="003F55D0" w:rsidP="002F28E8">
      <w:pPr>
        <w:pStyle w:val="Obsah1"/>
        <w:rPr>
          <w:rFonts w:asciiTheme="minorHAnsi" w:eastAsiaTheme="minorEastAsia" w:hAnsiTheme="minorHAnsi"/>
          <w:b w:val="0"/>
          <w:noProof/>
          <w:szCs w:val="22"/>
          <w:lang w:eastAsia="cs-CZ"/>
        </w:rPr>
      </w:pPr>
      <w:hyperlink w:anchor="_Toc57021951" w:history="1">
        <w:r w:rsidR="00B837F1" w:rsidRPr="009B3375">
          <w:rPr>
            <w:rStyle w:val="Hypertextovodkaz"/>
            <w:rFonts w:asciiTheme="minorHAnsi" w:hAnsiTheme="minorHAnsi"/>
            <w:b w:val="0"/>
            <w:noProof/>
          </w:rPr>
          <w:t>Čl. 8 - Ukončení zasedání zastupitelstva</w:t>
        </w:r>
        <w:r w:rsidR="00B837F1" w:rsidRPr="009B3375">
          <w:rPr>
            <w:rFonts w:asciiTheme="minorHAnsi" w:hAnsiTheme="minorHAnsi"/>
            <w:b w:val="0"/>
            <w:noProof/>
            <w:webHidden/>
          </w:rPr>
          <w:tab/>
        </w:r>
        <w:r w:rsidR="00B837F1" w:rsidRPr="009B3375">
          <w:rPr>
            <w:rFonts w:asciiTheme="minorHAnsi" w:hAnsiTheme="minorHAnsi"/>
            <w:b w:val="0"/>
            <w:noProof/>
            <w:webHidden/>
          </w:rPr>
          <w:fldChar w:fldCharType="begin"/>
        </w:r>
        <w:r w:rsidR="00B837F1" w:rsidRPr="009B3375">
          <w:rPr>
            <w:rFonts w:asciiTheme="minorHAnsi" w:hAnsiTheme="minorHAnsi"/>
            <w:b w:val="0"/>
            <w:noProof/>
            <w:webHidden/>
          </w:rPr>
          <w:instrText xml:space="preserve"> PAGEREF _Toc57021951 \h </w:instrText>
        </w:r>
        <w:r w:rsidR="00B837F1" w:rsidRPr="009B3375">
          <w:rPr>
            <w:rFonts w:asciiTheme="minorHAnsi" w:hAnsiTheme="minorHAnsi"/>
            <w:b w:val="0"/>
            <w:noProof/>
            <w:webHidden/>
          </w:rPr>
        </w:r>
        <w:r w:rsidR="00B837F1" w:rsidRPr="009B3375">
          <w:rPr>
            <w:rFonts w:asciiTheme="minorHAnsi" w:hAnsiTheme="minorHAnsi"/>
            <w:b w:val="0"/>
            <w:noProof/>
            <w:webHidden/>
          </w:rPr>
          <w:fldChar w:fldCharType="separate"/>
        </w:r>
        <w:r w:rsidR="005F298A" w:rsidRPr="009B3375">
          <w:rPr>
            <w:rFonts w:asciiTheme="minorHAnsi" w:hAnsiTheme="minorHAnsi"/>
            <w:b w:val="0"/>
            <w:noProof/>
            <w:webHidden/>
          </w:rPr>
          <w:t>7</w:t>
        </w:r>
        <w:r w:rsidR="00B837F1" w:rsidRPr="009B3375">
          <w:rPr>
            <w:rFonts w:asciiTheme="minorHAnsi" w:hAnsiTheme="minorHAnsi"/>
            <w:b w:val="0"/>
            <w:noProof/>
            <w:webHidden/>
          </w:rPr>
          <w:fldChar w:fldCharType="end"/>
        </w:r>
      </w:hyperlink>
    </w:p>
    <w:p w14:paraId="2B5B0050" w14:textId="77777777" w:rsidR="00B837F1" w:rsidRPr="009B3375" w:rsidRDefault="003F55D0" w:rsidP="002F28E8">
      <w:pPr>
        <w:pStyle w:val="Obsah1"/>
        <w:rPr>
          <w:rFonts w:asciiTheme="minorHAnsi" w:eastAsiaTheme="minorEastAsia" w:hAnsiTheme="minorHAnsi"/>
          <w:b w:val="0"/>
          <w:noProof/>
          <w:szCs w:val="22"/>
          <w:lang w:eastAsia="cs-CZ"/>
        </w:rPr>
      </w:pPr>
      <w:hyperlink w:anchor="_Toc57021952" w:history="1">
        <w:r w:rsidR="00B837F1" w:rsidRPr="009B3375">
          <w:rPr>
            <w:rStyle w:val="Hypertextovodkaz"/>
            <w:rFonts w:asciiTheme="minorHAnsi" w:hAnsiTheme="minorHAnsi"/>
            <w:b w:val="0"/>
            <w:noProof/>
          </w:rPr>
          <w:t>Čl. 9 - Výbory</w:t>
        </w:r>
        <w:r w:rsidR="00B837F1" w:rsidRPr="009B3375">
          <w:rPr>
            <w:rFonts w:asciiTheme="minorHAnsi" w:hAnsiTheme="minorHAnsi"/>
            <w:b w:val="0"/>
            <w:noProof/>
            <w:webHidden/>
          </w:rPr>
          <w:tab/>
        </w:r>
        <w:r w:rsidR="00B837F1" w:rsidRPr="009B3375">
          <w:rPr>
            <w:rFonts w:asciiTheme="minorHAnsi" w:hAnsiTheme="minorHAnsi"/>
            <w:b w:val="0"/>
            <w:noProof/>
            <w:webHidden/>
          </w:rPr>
          <w:fldChar w:fldCharType="begin"/>
        </w:r>
        <w:r w:rsidR="00B837F1" w:rsidRPr="009B3375">
          <w:rPr>
            <w:rFonts w:asciiTheme="minorHAnsi" w:hAnsiTheme="minorHAnsi"/>
            <w:b w:val="0"/>
            <w:noProof/>
            <w:webHidden/>
          </w:rPr>
          <w:instrText xml:space="preserve"> PAGEREF _Toc57021952 \h </w:instrText>
        </w:r>
        <w:r w:rsidR="00B837F1" w:rsidRPr="009B3375">
          <w:rPr>
            <w:rFonts w:asciiTheme="minorHAnsi" w:hAnsiTheme="minorHAnsi"/>
            <w:b w:val="0"/>
            <w:noProof/>
            <w:webHidden/>
          </w:rPr>
        </w:r>
        <w:r w:rsidR="00B837F1" w:rsidRPr="009B3375">
          <w:rPr>
            <w:rFonts w:asciiTheme="minorHAnsi" w:hAnsiTheme="minorHAnsi"/>
            <w:b w:val="0"/>
            <w:noProof/>
            <w:webHidden/>
          </w:rPr>
          <w:fldChar w:fldCharType="separate"/>
        </w:r>
        <w:r w:rsidR="005F298A" w:rsidRPr="009B3375">
          <w:rPr>
            <w:rFonts w:asciiTheme="minorHAnsi" w:hAnsiTheme="minorHAnsi"/>
            <w:b w:val="0"/>
            <w:noProof/>
            <w:webHidden/>
          </w:rPr>
          <w:t>7</w:t>
        </w:r>
        <w:r w:rsidR="00B837F1" w:rsidRPr="009B3375">
          <w:rPr>
            <w:rFonts w:asciiTheme="minorHAnsi" w:hAnsiTheme="minorHAnsi"/>
            <w:b w:val="0"/>
            <w:noProof/>
            <w:webHidden/>
          </w:rPr>
          <w:fldChar w:fldCharType="end"/>
        </w:r>
      </w:hyperlink>
    </w:p>
    <w:p w14:paraId="5D27C059" w14:textId="77777777" w:rsidR="00B837F1" w:rsidRPr="009B3375" w:rsidRDefault="003F55D0" w:rsidP="002F28E8">
      <w:pPr>
        <w:pStyle w:val="Obsah1"/>
        <w:rPr>
          <w:rFonts w:asciiTheme="minorHAnsi" w:eastAsiaTheme="minorEastAsia" w:hAnsiTheme="minorHAnsi"/>
          <w:b w:val="0"/>
          <w:noProof/>
          <w:szCs w:val="22"/>
          <w:lang w:eastAsia="cs-CZ"/>
        </w:rPr>
      </w:pPr>
      <w:hyperlink w:anchor="_Toc57021953" w:history="1">
        <w:r w:rsidR="00B837F1" w:rsidRPr="009B3375">
          <w:rPr>
            <w:rStyle w:val="Hypertextovodkaz"/>
            <w:rFonts w:asciiTheme="minorHAnsi" w:hAnsiTheme="minorHAnsi"/>
            <w:b w:val="0"/>
            <w:noProof/>
          </w:rPr>
          <w:t>Čl. 10 - Zápis ze zasedání zastupitelstva</w:t>
        </w:r>
        <w:r w:rsidR="00B837F1" w:rsidRPr="009B3375">
          <w:rPr>
            <w:rFonts w:asciiTheme="minorHAnsi" w:hAnsiTheme="minorHAnsi"/>
            <w:b w:val="0"/>
            <w:noProof/>
            <w:webHidden/>
          </w:rPr>
          <w:tab/>
        </w:r>
        <w:r w:rsidR="00B837F1" w:rsidRPr="009B3375">
          <w:rPr>
            <w:rFonts w:asciiTheme="minorHAnsi" w:hAnsiTheme="minorHAnsi"/>
            <w:b w:val="0"/>
            <w:noProof/>
            <w:webHidden/>
          </w:rPr>
          <w:fldChar w:fldCharType="begin"/>
        </w:r>
        <w:r w:rsidR="00B837F1" w:rsidRPr="009B3375">
          <w:rPr>
            <w:rFonts w:asciiTheme="minorHAnsi" w:hAnsiTheme="minorHAnsi"/>
            <w:b w:val="0"/>
            <w:noProof/>
            <w:webHidden/>
          </w:rPr>
          <w:instrText xml:space="preserve"> PAGEREF _Toc57021953 \h </w:instrText>
        </w:r>
        <w:r w:rsidR="00B837F1" w:rsidRPr="009B3375">
          <w:rPr>
            <w:rFonts w:asciiTheme="minorHAnsi" w:hAnsiTheme="minorHAnsi"/>
            <w:b w:val="0"/>
            <w:noProof/>
            <w:webHidden/>
          </w:rPr>
        </w:r>
        <w:r w:rsidR="00B837F1" w:rsidRPr="009B3375">
          <w:rPr>
            <w:rFonts w:asciiTheme="minorHAnsi" w:hAnsiTheme="minorHAnsi"/>
            <w:b w:val="0"/>
            <w:noProof/>
            <w:webHidden/>
          </w:rPr>
          <w:fldChar w:fldCharType="separate"/>
        </w:r>
        <w:r w:rsidR="005F298A" w:rsidRPr="009B3375">
          <w:rPr>
            <w:rFonts w:asciiTheme="minorHAnsi" w:hAnsiTheme="minorHAnsi"/>
            <w:b w:val="0"/>
            <w:noProof/>
            <w:webHidden/>
          </w:rPr>
          <w:t>8</w:t>
        </w:r>
        <w:r w:rsidR="00B837F1" w:rsidRPr="009B3375">
          <w:rPr>
            <w:rFonts w:asciiTheme="minorHAnsi" w:hAnsiTheme="minorHAnsi"/>
            <w:b w:val="0"/>
            <w:noProof/>
            <w:webHidden/>
          </w:rPr>
          <w:fldChar w:fldCharType="end"/>
        </w:r>
      </w:hyperlink>
    </w:p>
    <w:p w14:paraId="590AF484" w14:textId="77777777" w:rsidR="00B837F1" w:rsidRPr="009B3375" w:rsidRDefault="003F55D0" w:rsidP="002F28E8">
      <w:pPr>
        <w:pStyle w:val="Obsah1"/>
        <w:rPr>
          <w:rFonts w:asciiTheme="minorHAnsi" w:eastAsiaTheme="minorEastAsia" w:hAnsiTheme="minorHAnsi"/>
          <w:b w:val="0"/>
          <w:noProof/>
          <w:szCs w:val="22"/>
          <w:lang w:eastAsia="cs-CZ"/>
        </w:rPr>
      </w:pPr>
      <w:hyperlink w:anchor="_Toc57021954" w:history="1">
        <w:r w:rsidR="00B837F1" w:rsidRPr="009B3375">
          <w:rPr>
            <w:rStyle w:val="Hypertextovodkaz"/>
            <w:rFonts w:asciiTheme="minorHAnsi" w:hAnsiTheme="minorHAnsi"/>
            <w:b w:val="0"/>
            <w:noProof/>
          </w:rPr>
          <w:t>Čl. 11 - Zabezpečení</w:t>
        </w:r>
        <w:r w:rsidR="005F298A" w:rsidRPr="009B3375">
          <w:rPr>
            <w:rStyle w:val="Hypertextovodkaz"/>
            <w:rFonts w:asciiTheme="minorHAnsi" w:hAnsiTheme="minorHAnsi"/>
            <w:b w:val="0"/>
            <w:noProof/>
          </w:rPr>
          <w:t xml:space="preserve"> a </w:t>
        </w:r>
        <w:r w:rsidR="00B837F1" w:rsidRPr="009B3375">
          <w:rPr>
            <w:rStyle w:val="Hypertextovodkaz"/>
            <w:rFonts w:asciiTheme="minorHAnsi" w:hAnsiTheme="minorHAnsi"/>
            <w:b w:val="0"/>
            <w:noProof/>
          </w:rPr>
          <w:t>kontrola plnění usnesení zastupitelstva</w:t>
        </w:r>
        <w:r w:rsidR="00B837F1" w:rsidRPr="009B3375">
          <w:rPr>
            <w:rFonts w:asciiTheme="minorHAnsi" w:hAnsiTheme="minorHAnsi"/>
            <w:b w:val="0"/>
            <w:noProof/>
            <w:webHidden/>
          </w:rPr>
          <w:tab/>
        </w:r>
        <w:r w:rsidR="00B837F1" w:rsidRPr="009B3375">
          <w:rPr>
            <w:rFonts w:asciiTheme="minorHAnsi" w:hAnsiTheme="minorHAnsi"/>
            <w:b w:val="0"/>
            <w:noProof/>
            <w:webHidden/>
          </w:rPr>
          <w:fldChar w:fldCharType="begin"/>
        </w:r>
        <w:r w:rsidR="00B837F1" w:rsidRPr="009B3375">
          <w:rPr>
            <w:rFonts w:asciiTheme="minorHAnsi" w:hAnsiTheme="minorHAnsi"/>
            <w:b w:val="0"/>
            <w:noProof/>
            <w:webHidden/>
          </w:rPr>
          <w:instrText xml:space="preserve"> PAGEREF _Toc57021954 \h </w:instrText>
        </w:r>
        <w:r w:rsidR="00B837F1" w:rsidRPr="009B3375">
          <w:rPr>
            <w:rFonts w:asciiTheme="minorHAnsi" w:hAnsiTheme="minorHAnsi"/>
            <w:b w:val="0"/>
            <w:noProof/>
            <w:webHidden/>
          </w:rPr>
        </w:r>
        <w:r w:rsidR="00B837F1" w:rsidRPr="009B3375">
          <w:rPr>
            <w:rFonts w:asciiTheme="minorHAnsi" w:hAnsiTheme="minorHAnsi"/>
            <w:b w:val="0"/>
            <w:noProof/>
            <w:webHidden/>
          </w:rPr>
          <w:fldChar w:fldCharType="separate"/>
        </w:r>
        <w:r w:rsidR="005F298A" w:rsidRPr="009B3375">
          <w:rPr>
            <w:rFonts w:asciiTheme="minorHAnsi" w:hAnsiTheme="minorHAnsi"/>
            <w:b w:val="0"/>
            <w:noProof/>
            <w:webHidden/>
          </w:rPr>
          <w:t>9</w:t>
        </w:r>
        <w:r w:rsidR="00B837F1" w:rsidRPr="009B3375">
          <w:rPr>
            <w:rFonts w:asciiTheme="minorHAnsi" w:hAnsiTheme="minorHAnsi"/>
            <w:b w:val="0"/>
            <w:noProof/>
            <w:webHidden/>
          </w:rPr>
          <w:fldChar w:fldCharType="end"/>
        </w:r>
      </w:hyperlink>
    </w:p>
    <w:p w14:paraId="14535229" w14:textId="77777777" w:rsidR="00B837F1" w:rsidRPr="009B3375" w:rsidRDefault="003F55D0" w:rsidP="002F28E8">
      <w:pPr>
        <w:pStyle w:val="Obsah1"/>
        <w:rPr>
          <w:rFonts w:asciiTheme="minorHAnsi" w:eastAsiaTheme="minorEastAsia" w:hAnsiTheme="minorHAnsi"/>
          <w:b w:val="0"/>
          <w:noProof/>
          <w:szCs w:val="22"/>
          <w:lang w:eastAsia="cs-CZ"/>
        </w:rPr>
      </w:pPr>
      <w:hyperlink w:anchor="_Toc57021955" w:history="1">
        <w:r w:rsidR="00B837F1" w:rsidRPr="009B3375">
          <w:rPr>
            <w:rStyle w:val="Hypertextovodkaz"/>
            <w:rFonts w:asciiTheme="minorHAnsi" w:hAnsiTheme="minorHAnsi"/>
            <w:b w:val="0"/>
            <w:noProof/>
          </w:rPr>
          <w:t>Čl. 12 - Závěrečná ustanovení</w:t>
        </w:r>
        <w:r w:rsidR="00B837F1" w:rsidRPr="009B3375">
          <w:rPr>
            <w:rFonts w:asciiTheme="minorHAnsi" w:hAnsiTheme="minorHAnsi"/>
            <w:b w:val="0"/>
            <w:noProof/>
            <w:webHidden/>
          </w:rPr>
          <w:tab/>
        </w:r>
        <w:r w:rsidR="00B837F1" w:rsidRPr="009B3375">
          <w:rPr>
            <w:rFonts w:asciiTheme="minorHAnsi" w:hAnsiTheme="minorHAnsi"/>
            <w:b w:val="0"/>
            <w:noProof/>
            <w:webHidden/>
          </w:rPr>
          <w:fldChar w:fldCharType="begin"/>
        </w:r>
        <w:r w:rsidR="00B837F1" w:rsidRPr="009B3375">
          <w:rPr>
            <w:rFonts w:asciiTheme="minorHAnsi" w:hAnsiTheme="minorHAnsi"/>
            <w:b w:val="0"/>
            <w:noProof/>
            <w:webHidden/>
          </w:rPr>
          <w:instrText xml:space="preserve"> PAGEREF _Toc57021955 \h </w:instrText>
        </w:r>
        <w:r w:rsidR="00B837F1" w:rsidRPr="009B3375">
          <w:rPr>
            <w:rFonts w:asciiTheme="minorHAnsi" w:hAnsiTheme="minorHAnsi"/>
            <w:b w:val="0"/>
            <w:noProof/>
            <w:webHidden/>
          </w:rPr>
        </w:r>
        <w:r w:rsidR="00B837F1" w:rsidRPr="009B3375">
          <w:rPr>
            <w:rFonts w:asciiTheme="minorHAnsi" w:hAnsiTheme="minorHAnsi"/>
            <w:b w:val="0"/>
            <w:noProof/>
            <w:webHidden/>
          </w:rPr>
          <w:fldChar w:fldCharType="separate"/>
        </w:r>
        <w:r w:rsidR="005F298A" w:rsidRPr="009B3375">
          <w:rPr>
            <w:rFonts w:asciiTheme="minorHAnsi" w:hAnsiTheme="minorHAnsi"/>
            <w:b w:val="0"/>
            <w:noProof/>
            <w:webHidden/>
          </w:rPr>
          <w:t>9</w:t>
        </w:r>
        <w:r w:rsidR="00B837F1" w:rsidRPr="009B3375">
          <w:rPr>
            <w:rFonts w:asciiTheme="minorHAnsi" w:hAnsiTheme="minorHAnsi"/>
            <w:b w:val="0"/>
            <w:noProof/>
            <w:webHidden/>
          </w:rPr>
          <w:fldChar w:fldCharType="end"/>
        </w:r>
      </w:hyperlink>
    </w:p>
    <w:p w14:paraId="5B839914" w14:textId="77777777" w:rsidR="00B837F1" w:rsidRPr="00B837F1" w:rsidRDefault="00B837F1" w:rsidP="00B837F1">
      <w:r w:rsidRPr="009B3375">
        <w:rPr>
          <w:rFonts w:cstheme="minorHAnsi"/>
        </w:rPr>
        <w:fldChar w:fldCharType="end"/>
      </w:r>
    </w:p>
    <w:p w14:paraId="62947838" w14:textId="77777777" w:rsidR="00834A2F" w:rsidRDefault="00834A2F" w:rsidP="00E04B3C"/>
    <w:p w14:paraId="74D4E205" w14:textId="77777777" w:rsidR="00FF7302" w:rsidRDefault="00FF7302">
      <w:pPr>
        <w:jc w:val="left"/>
      </w:pPr>
      <w:r>
        <w:br w:type="page"/>
      </w:r>
    </w:p>
    <w:p w14:paraId="25EFC651" w14:textId="77777777" w:rsidR="00E04B3C" w:rsidRDefault="00E04B3C" w:rsidP="00D21453">
      <w:r>
        <w:lastRenderedPageBreak/>
        <w:t xml:space="preserve">Zastupitelstvo města </w:t>
      </w:r>
      <w:r w:rsidR="00834A2F">
        <w:t>Rudná</w:t>
      </w:r>
      <w:r>
        <w:t xml:space="preserve"> (dále jen „zastupitelstvo“) vydává</w:t>
      </w:r>
      <w:r w:rsidR="005F298A">
        <w:t xml:space="preserve"> v </w:t>
      </w:r>
      <w:r>
        <w:t>souladu</w:t>
      </w:r>
      <w:r w:rsidR="005F298A">
        <w:t xml:space="preserve"> s </w:t>
      </w:r>
      <w:r>
        <w:t>§ 96 zákona</w:t>
      </w:r>
      <w:r w:rsidR="005F298A">
        <w:t xml:space="preserve"> č. </w:t>
      </w:r>
      <w:r>
        <w:t>128/2000 Sb.,</w:t>
      </w:r>
      <w:r w:rsidR="005F298A">
        <w:t xml:space="preserve"> o </w:t>
      </w:r>
      <w:r>
        <w:t>obcích (obecní zřízení), ve znění pozdějších předpisů (dále jen „zákon</w:t>
      </w:r>
      <w:r w:rsidR="005F298A">
        <w:t xml:space="preserve"> o </w:t>
      </w:r>
      <w:r>
        <w:t xml:space="preserve">obcích“) tento Jednací řád Zastupitelstva města </w:t>
      </w:r>
      <w:r w:rsidR="00834A2F">
        <w:t>Rudná</w:t>
      </w:r>
      <w:r>
        <w:t xml:space="preserve"> (dále jen „jednací řád“):</w:t>
      </w:r>
    </w:p>
    <w:p w14:paraId="7A97C57F" w14:textId="77777777" w:rsidR="00E04B3C" w:rsidRDefault="00E04B3C" w:rsidP="00D21453">
      <w:pPr>
        <w:pStyle w:val="Nadpis1"/>
      </w:pPr>
      <w:bookmarkStart w:id="4" w:name="_Toc57021942"/>
      <w:r>
        <w:t>Čl. 1</w:t>
      </w:r>
      <w:r w:rsidR="00D21453">
        <w:t xml:space="preserve"> - </w:t>
      </w:r>
      <w:r>
        <w:t>Úvodní ustanovení</w:t>
      </w:r>
      <w:bookmarkEnd w:id="4"/>
    </w:p>
    <w:p w14:paraId="2B80A28F" w14:textId="77777777" w:rsidR="00E04B3C" w:rsidRDefault="00E04B3C" w:rsidP="00E04B3C">
      <w:r>
        <w:t>Jednací řád upravuje náležitosti přípravy, svolávání</w:t>
      </w:r>
      <w:r w:rsidR="005F298A">
        <w:t xml:space="preserve"> a </w:t>
      </w:r>
      <w:r>
        <w:t>průběhu zasedání zastupitelstva, náležitosti rozhodování zastupitelstva, vzniku usnesení</w:t>
      </w:r>
      <w:r w:rsidR="005F298A">
        <w:t xml:space="preserve"> a </w:t>
      </w:r>
      <w:r>
        <w:t>kontroly jejich plnění, práva</w:t>
      </w:r>
      <w:r w:rsidR="005F298A">
        <w:t xml:space="preserve"> a </w:t>
      </w:r>
      <w:r>
        <w:t>povinnosti účastníků zasedání, vyhotovování zápisu ze zasedání</w:t>
      </w:r>
      <w:r w:rsidR="005F298A">
        <w:t xml:space="preserve"> a </w:t>
      </w:r>
      <w:r>
        <w:t>další organizační záležitosti související</w:t>
      </w:r>
      <w:r w:rsidR="005F298A">
        <w:t xml:space="preserve"> s </w:t>
      </w:r>
      <w:r>
        <w:t>činností zastupitelstva. Jednací řád</w:t>
      </w:r>
      <w:r w:rsidR="005F298A">
        <w:t xml:space="preserve"> i </w:t>
      </w:r>
      <w:r>
        <w:t>vlastní zasedání zastupitelstva se řídí právním řádem České republiky, zejména zákonem</w:t>
      </w:r>
      <w:r w:rsidR="005F298A">
        <w:t xml:space="preserve"> o </w:t>
      </w:r>
      <w:r>
        <w:t>obcích.</w:t>
      </w:r>
    </w:p>
    <w:p w14:paraId="00E90086" w14:textId="77777777" w:rsidR="00E04B3C" w:rsidRDefault="00E04B3C" w:rsidP="00D21453">
      <w:pPr>
        <w:pStyle w:val="Nadpis1"/>
      </w:pPr>
      <w:bookmarkStart w:id="5" w:name="_Toc57021943"/>
      <w:r>
        <w:t>Čl. 2</w:t>
      </w:r>
      <w:r w:rsidR="00D21453">
        <w:t xml:space="preserve"> - </w:t>
      </w:r>
      <w:r>
        <w:t>Pravomoci zastupitelstva</w:t>
      </w:r>
      <w:bookmarkEnd w:id="5"/>
    </w:p>
    <w:p w14:paraId="05C5CD7B" w14:textId="77777777" w:rsidR="00E04B3C" w:rsidRDefault="00E04B3C" w:rsidP="00E04B3C">
      <w:r>
        <w:t>1. Zastupitelstvo rozhoduje ve věcech samostatné působnosti města dle zákona (zejména zákona</w:t>
      </w:r>
      <w:r w:rsidR="005F298A">
        <w:t xml:space="preserve"> o </w:t>
      </w:r>
      <w:r>
        <w:t>obcích). Zastupitelstvo rozhoduje</w:t>
      </w:r>
      <w:r w:rsidR="005F298A">
        <w:t xml:space="preserve"> o </w:t>
      </w:r>
      <w:r>
        <w:t>záležitostech přenesené působnosti, stanoví-li tak zákon</w:t>
      </w:r>
      <w:r w:rsidR="005F298A">
        <w:t xml:space="preserve"> o </w:t>
      </w:r>
      <w:r>
        <w:t>obcích či zvláštní právní předpis.</w:t>
      </w:r>
    </w:p>
    <w:p w14:paraId="10688F06" w14:textId="77777777" w:rsidR="00E04B3C" w:rsidRDefault="00E04B3C" w:rsidP="00E04B3C">
      <w:r>
        <w:t>2. Mimo pravomocí vyhrazených zastupitelstvu zákonem</w:t>
      </w:r>
      <w:r w:rsidR="005F298A">
        <w:t xml:space="preserve"> o </w:t>
      </w:r>
      <w:r>
        <w:t>obcích si zastupitelstvo může vyhradit</w:t>
      </w:r>
      <w:r w:rsidR="005F298A">
        <w:t xml:space="preserve"> i </w:t>
      </w:r>
      <w:r>
        <w:t>další pravomoci</w:t>
      </w:r>
      <w:r w:rsidR="005F298A">
        <w:t xml:space="preserve"> v </w:t>
      </w:r>
      <w:r>
        <w:t>samostatné působnosti, nejsou-li zákonem vyhrazeny jinému orgánu.</w:t>
      </w:r>
    </w:p>
    <w:p w14:paraId="1643A604" w14:textId="77777777" w:rsidR="00E04B3C" w:rsidRDefault="00E04B3C" w:rsidP="00D21453">
      <w:pPr>
        <w:pStyle w:val="Nadpis1"/>
      </w:pPr>
      <w:bookmarkStart w:id="6" w:name="_Toc57021944"/>
      <w:r>
        <w:t>Čl. 3</w:t>
      </w:r>
      <w:r w:rsidR="00D21453">
        <w:t xml:space="preserve"> - </w:t>
      </w:r>
      <w:r>
        <w:t>Svolání zasedání zastupitelstva</w:t>
      </w:r>
      <w:bookmarkEnd w:id="6"/>
    </w:p>
    <w:p w14:paraId="3C44B0F1" w14:textId="77777777" w:rsidR="00E04B3C" w:rsidRDefault="00E04B3C" w:rsidP="00E04B3C">
      <w:r>
        <w:t>1. Zastupitelstvo se schází podle potřeby, nejméně však jedenkrát za 3 měsíce.</w:t>
      </w:r>
    </w:p>
    <w:p w14:paraId="3244D025" w14:textId="77777777" w:rsidR="00E04B3C" w:rsidRDefault="00E04B3C" w:rsidP="00E04B3C">
      <w:r>
        <w:t>2. Zasedání zastupitelstva se konají</w:t>
      </w:r>
      <w:r w:rsidR="005F298A">
        <w:t xml:space="preserve"> v </w:t>
      </w:r>
      <w:r>
        <w:t xml:space="preserve">územním obvodu města </w:t>
      </w:r>
      <w:r w:rsidR="00834A2F">
        <w:t>Rudná</w:t>
      </w:r>
      <w:r>
        <w:t>.</w:t>
      </w:r>
    </w:p>
    <w:p w14:paraId="14F1E925" w14:textId="77777777" w:rsidR="00E04B3C" w:rsidRDefault="00E04B3C" w:rsidP="00E04B3C">
      <w:r>
        <w:t>3. Zasedání zastupitelstva svolává starosta,</w:t>
      </w:r>
      <w:r w:rsidR="005F298A">
        <w:t xml:space="preserve"> v </w:t>
      </w:r>
      <w:r>
        <w:t>zákonem stanovených případech místostarosta, popřípadě jiný člen zastupitelstva.</w:t>
      </w:r>
    </w:p>
    <w:p w14:paraId="1F89F1C8" w14:textId="4F495B18" w:rsidR="00E04B3C" w:rsidRDefault="00E04B3C" w:rsidP="00E04B3C">
      <w:r>
        <w:t>4. Požádá-li</w:t>
      </w:r>
      <w:r w:rsidR="005F298A">
        <w:t xml:space="preserve"> o </w:t>
      </w:r>
      <w:r>
        <w:t>svolání zastupitelstva alespoň jedna třetina členů zastupitelstva nebo hejtman kraje, je starosta povinen svolat zasedání zastupitelstva tak, aby se konalo nejpozději do 21 dnů ode dne, kdy byla žádost doručena městskému úřadu</w:t>
      </w:r>
      <w:ins w:id="7" w:author="Lubomír Kocman" w:date="2024-02-13T16:08:00Z">
        <w:r w:rsidR="00EE1398">
          <w:rPr>
            <w:rStyle w:val="Znakapoznpodarou"/>
          </w:rPr>
          <w:footnoteReference w:id="1"/>
        </w:r>
      </w:ins>
      <w:r>
        <w:t>.</w:t>
      </w:r>
    </w:p>
    <w:p w14:paraId="0A0D481F" w14:textId="77777777" w:rsidR="00E04B3C" w:rsidRDefault="00E04B3C" w:rsidP="00E04B3C">
      <w:r>
        <w:t>5. Informaci</w:t>
      </w:r>
      <w:r w:rsidR="005F298A">
        <w:t xml:space="preserve"> o </w:t>
      </w:r>
      <w:r>
        <w:t>místě, době</w:t>
      </w:r>
      <w:r w:rsidR="005F298A">
        <w:t xml:space="preserve"> a </w:t>
      </w:r>
      <w:r>
        <w:t xml:space="preserve">navrženém programu připravovaného zasedání zastupitelstva zveřejní Městský úřad města </w:t>
      </w:r>
      <w:r w:rsidR="00834A2F">
        <w:t>Rudná</w:t>
      </w:r>
      <w:r>
        <w:t xml:space="preserve"> na úřední desce, stejně tak jako způsobem umožňujícím dálkový přístup (např. elektronická úřední deska),</w:t>
      </w:r>
      <w:r w:rsidR="005F298A">
        <w:t xml:space="preserve"> a </w:t>
      </w:r>
      <w:r>
        <w:t>to vždy alespoň 7 dní</w:t>
      </w:r>
      <w:r w:rsidR="00D21453">
        <w:t xml:space="preserve"> před zasedáním zastupitelstva.</w:t>
      </w:r>
    </w:p>
    <w:p w14:paraId="3A948529" w14:textId="77777777" w:rsidR="00E04B3C" w:rsidRDefault="00E04B3C" w:rsidP="00E04B3C">
      <w:r>
        <w:t>6.</w:t>
      </w:r>
      <w:r w:rsidR="005F298A">
        <w:t xml:space="preserve"> V </w:t>
      </w:r>
      <w:r>
        <w:t>době vyhlášení krizového stavu podle zákona</w:t>
      </w:r>
      <w:r w:rsidR="005F298A">
        <w:t xml:space="preserve"> č. </w:t>
      </w:r>
      <w:r>
        <w:t>240/2000 Sb. (o krizovém řízení) podléhá režim svolávání, konání, popř. zrušení zasedání zastupitelstva aktuální právní úpravě, eventuálně závazným nařízením ústředních orgánů státní správy. Informaci</w:t>
      </w:r>
      <w:r w:rsidR="005F298A">
        <w:t xml:space="preserve"> o </w:t>
      </w:r>
      <w:r>
        <w:t>místě, době</w:t>
      </w:r>
      <w:r w:rsidR="005F298A">
        <w:t xml:space="preserve"> a </w:t>
      </w:r>
      <w:r>
        <w:t>navrženém programu připravovaného zasedání zastupitelstva zveřejní městský úřad</w:t>
      </w:r>
      <w:r w:rsidR="005F298A">
        <w:t xml:space="preserve"> v </w:t>
      </w:r>
      <w:r>
        <w:t xml:space="preserve">době vyhlášení krizového stavu alespoň po dobu 2 dnů před zasedáním zastupitelstva; záležitosti, které se netýkají vyhlášeného krizového stavu, mohou být na tomto zasedání projednávány </w:t>
      </w:r>
      <w:r>
        <w:lastRenderedPageBreak/>
        <w:t>pouze tehdy, jestliže byla informace zveřejněna nejméně 7 dnů před zasedáním zastupitelstva města.</w:t>
      </w:r>
    </w:p>
    <w:p w14:paraId="6EC53CB3" w14:textId="77777777" w:rsidR="00E04B3C" w:rsidRDefault="00E04B3C" w:rsidP="00D21453">
      <w:pPr>
        <w:pStyle w:val="Nadpis1"/>
      </w:pPr>
      <w:bookmarkStart w:id="9" w:name="_Toc57021945"/>
      <w:r>
        <w:t>Čl. 4</w:t>
      </w:r>
      <w:r w:rsidR="00D21453">
        <w:t xml:space="preserve"> - </w:t>
      </w:r>
      <w:r>
        <w:t>Příprava zasedání zastupitelstva</w:t>
      </w:r>
      <w:bookmarkEnd w:id="9"/>
    </w:p>
    <w:p w14:paraId="1FB691D2" w14:textId="77777777" w:rsidR="00E04B3C" w:rsidRDefault="00E04B3C" w:rsidP="00E04B3C">
      <w:r>
        <w:t>1. Přípravu zasedání zastupitelstva organizuje starosta spolu</w:t>
      </w:r>
      <w:r w:rsidR="005F298A">
        <w:t xml:space="preserve"> s </w:t>
      </w:r>
      <w:r>
        <w:t>místostarosty</w:t>
      </w:r>
      <w:r w:rsidR="005F298A">
        <w:t xml:space="preserve"> a </w:t>
      </w:r>
      <w:r>
        <w:t>tajemníkem městského úřadu na základě programu navrženého radou města.</w:t>
      </w:r>
    </w:p>
    <w:p w14:paraId="3A04E341" w14:textId="7B9F4B9B" w:rsidR="00E04B3C" w:rsidRDefault="00E04B3C" w:rsidP="00E04B3C">
      <w:r>
        <w:t>2. Datum, čas</w:t>
      </w:r>
      <w:r w:rsidR="005F298A">
        <w:t xml:space="preserve"> a </w:t>
      </w:r>
      <w:r>
        <w:t xml:space="preserve">místo konání zasedání zastupitelstva stanovuje </w:t>
      </w:r>
      <w:del w:id="10" w:author="Lubomír Kocman" w:date="2024-02-13T16:11:00Z">
        <w:r w:rsidDel="00FD2AAA">
          <w:delText>svolavatel (obvykle starosta)</w:delText>
        </w:r>
      </w:del>
      <w:ins w:id="11" w:author="Lubomír Kocman" w:date="2024-02-13T16:11:00Z">
        <w:r w:rsidR="00FD2AAA">
          <w:t>starosta</w:t>
        </w:r>
        <w:r w:rsidR="00FD2AAA">
          <w:rPr>
            <w:rStyle w:val="Znakapoznpodarou"/>
          </w:rPr>
          <w:footnoteReference w:id="2"/>
        </w:r>
      </w:ins>
      <w:r>
        <w:t>.</w:t>
      </w:r>
    </w:p>
    <w:p w14:paraId="688F16C4" w14:textId="77777777" w:rsidR="00E04B3C" w:rsidRDefault="00E04B3C" w:rsidP="00E04B3C">
      <w:r>
        <w:t>3. Rada města navrhuje program zasedání zastupitelstva</w:t>
      </w:r>
      <w:r w:rsidR="005F298A">
        <w:t xml:space="preserve"> a </w:t>
      </w:r>
      <w:r>
        <w:t>určuje odpovědnost za zpracování</w:t>
      </w:r>
      <w:r w:rsidR="005F298A">
        <w:t xml:space="preserve"> a </w:t>
      </w:r>
      <w:r>
        <w:t>předložení odborných podkladů pro zasedání zastupitelstva.</w:t>
      </w:r>
    </w:p>
    <w:p w14:paraId="54695B75" w14:textId="293D62D5" w:rsidR="00E04B3C" w:rsidRDefault="00E04B3C" w:rsidP="00E04B3C">
      <w:r>
        <w:t>4. Právo předkládat návrhy</w:t>
      </w:r>
      <w:r w:rsidR="005F298A">
        <w:t xml:space="preserve"> k </w:t>
      </w:r>
      <w:r>
        <w:t>zařazení na pořad jednání připravovaného zasedání zastupitelstva mají jeho členové, rada města</w:t>
      </w:r>
      <w:r w:rsidR="005F298A">
        <w:t xml:space="preserve"> a </w:t>
      </w:r>
      <w:r>
        <w:t>výbory</w:t>
      </w:r>
      <w:ins w:id="14" w:author="Lubomír Kocman" w:date="2024-02-13T16:13:00Z">
        <w:r w:rsidR="001F1274">
          <w:rPr>
            <w:rStyle w:val="Znakapoznpodarou"/>
          </w:rPr>
          <w:footnoteReference w:id="3"/>
        </w:r>
      </w:ins>
      <w:r>
        <w:t>.</w:t>
      </w:r>
    </w:p>
    <w:p w14:paraId="3D6293D8" w14:textId="77777777" w:rsidR="003F55D0" w:rsidRDefault="00E04B3C" w:rsidP="00E04B3C">
      <w:pPr>
        <w:rPr>
          <w:ins w:id="16" w:author="Lubomír Kocman" w:date="2024-02-21T13:54:00Z"/>
        </w:rPr>
      </w:pPr>
      <w:r>
        <w:t>5. Návrhy na projednání</w:t>
      </w:r>
      <w:r w:rsidR="005F298A">
        <w:t xml:space="preserve"> v </w:t>
      </w:r>
      <w:r>
        <w:t>zastupitelstvu se podávají</w:t>
      </w:r>
      <w:r w:rsidR="005F298A">
        <w:t xml:space="preserve"> v </w:t>
      </w:r>
      <w:r>
        <w:t>písemné formě elektronicky</w:t>
      </w:r>
      <w:ins w:id="17" w:author="Lubomír Kocman" w:date="2024-02-13T16:13:00Z">
        <w:r w:rsidR="001F1274">
          <w:t xml:space="preserve"> </w:t>
        </w:r>
      </w:ins>
      <w:del w:id="18" w:author="Lubomír Kocman" w:date="2024-02-13T16:13:00Z">
        <w:r w:rsidDel="001F1274">
          <w:delText>,</w:delText>
        </w:r>
      </w:del>
      <w:del w:id="19" w:author="Lubomír Kocman" w:date="2024-02-13T16:14:00Z">
        <w:r w:rsidDel="001F1274">
          <w:delText xml:space="preserve"> </w:delText>
        </w:r>
      </w:del>
      <w:ins w:id="20" w:author="Lubomír Kocman" w:date="2024-02-13T16:14:00Z">
        <w:r w:rsidR="001F1274">
          <w:t>(</w:t>
        </w:r>
      </w:ins>
      <w:r>
        <w:t>případně</w:t>
      </w:r>
      <w:r w:rsidR="005F298A">
        <w:t xml:space="preserve"> v </w:t>
      </w:r>
      <w:r>
        <w:t>listinné podobě</w:t>
      </w:r>
      <w:ins w:id="21" w:author="Lubomír Kocman" w:date="2024-02-13T16:14:00Z">
        <w:r w:rsidR="001F1274">
          <w:t>)</w:t>
        </w:r>
      </w:ins>
      <w:r w:rsidR="00DB42AA">
        <w:t>,</w:t>
      </w:r>
      <w:r>
        <w:t xml:space="preserve"> </w:t>
      </w:r>
      <w:ins w:id="22" w:author="Lubomír Kocman" w:date="2024-02-21T13:54:00Z">
        <w:r w:rsidR="003F55D0">
          <w:t>jedním z těchto způsobů:</w:t>
        </w:r>
      </w:ins>
    </w:p>
    <w:p w14:paraId="7C9A6710" w14:textId="7FEAF04C" w:rsidR="003F55D0" w:rsidRDefault="00E04B3C" w:rsidP="003F55D0">
      <w:pPr>
        <w:pStyle w:val="Odstavecseseznamem"/>
        <w:numPr>
          <w:ilvl w:val="0"/>
          <w:numId w:val="8"/>
        </w:numPr>
        <w:rPr>
          <w:ins w:id="23" w:author="Lubomír Kocman" w:date="2024-02-21T13:54:00Z"/>
        </w:rPr>
      </w:pPr>
      <w:r>
        <w:t>prostřednictvím podatelny městského úřadu</w:t>
      </w:r>
      <w:ins w:id="24" w:author="Lubomír Kocman" w:date="2024-02-21T13:55:00Z">
        <w:r w:rsidR="003F55D0">
          <w:t xml:space="preserve"> (v listinné podobě, e-podatelnou, datovou schránkou)</w:t>
        </w:r>
      </w:ins>
      <w:r w:rsidR="00AF0CF6">
        <w:t>,</w:t>
      </w:r>
      <w:r>
        <w:t xml:space="preserve"> </w:t>
      </w:r>
    </w:p>
    <w:p w14:paraId="0C4FF7C1" w14:textId="1F63AEE2" w:rsidR="003F55D0" w:rsidRDefault="003F55D0" w:rsidP="003F55D0">
      <w:pPr>
        <w:pStyle w:val="Odstavecseseznamem"/>
        <w:numPr>
          <w:ilvl w:val="0"/>
          <w:numId w:val="8"/>
        </w:numPr>
        <w:rPr>
          <w:ins w:id="25" w:author="Lubomír Kocman" w:date="2024-02-21T13:54:00Z"/>
        </w:rPr>
      </w:pPr>
      <w:ins w:id="26" w:author="Lubomír Kocman" w:date="2024-02-21T13:54:00Z">
        <w:r>
          <w:t>vložením do systému Usnesení.cz</w:t>
        </w:r>
      </w:ins>
      <w:ins w:id="27" w:author="Lubomír Kocman" w:date="2024-02-21T13:55:00Z">
        <w:r>
          <w:t xml:space="preserve"> (pouze elektronicky)</w:t>
        </w:r>
      </w:ins>
      <w:ins w:id="28" w:author="Lubomír Kocman" w:date="2024-02-21T13:54:00Z">
        <w:r>
          <w:t>,</w:t>
        </w:r>
      </w:ins>
    </w:p>
    <w:p w14:paraId="68E673D0" w14:textId="65F53DC7" w:rsidR="00E04B3C" w:rsidRDefault="00E04B3C" w:rsidP="003F55D0">
      <w:r>
        <w:t>tak, aby byly městskému úřadu doručeny nejpozději 10 dnů před zasedáním zastupitelstva, na kterém mají být projednány.</w:t>
      </w:r>
      <w:r w:rsidR="005F298A">
        <w:t xml:space="preserve"> O </w:t>
      </w:r>
      <w:r>
        <w:t>zařazení návrhů podaných</w:t>
      </w:r>
      <w:r w:rsidR="005F298A">
        <w:t xml:space="preserve"> v </w:t>
      </w:r>
      <w:r>
        <w:t>pozdější lhůtě rozhodne zastupitelstvo</w:t>
      </w:r>
      <w:r w:rsidR="005F298A">
        <w:t xml:space="preserve"> v </w:t>
      </w:r>
      <w:r>
        <w:t>úvodu příslušného zasedání.</w:t>
      </w:r>
    </w:p>
    <w:p w14:paraId="62433968" w14:textId="77777777" w:rsidR="00C83E04" w:rsidRDefault="00E04B3C" w:rsidP="00C83E04">
      <w:pPr>
        <w:rPr>
          <w:ins w:id="29" w:author="Lubomír Kocman" w:date="2024-02-13T16:23:00Z"/>
        </w:rPr>
      </w:pPr>
      <w:r>
        <w:t>6. Návrhy na projednání</w:t>
      </w:r>
      <w:r w:rsidR="005F298A">
        <w:t xml:space="preserve"> v </w:t>
      </w:r>
      <w:r>
        <w:t xml:space="preserve">zastupitelstvu musí obsahovat </w:t>
      </w:r>
    </w:p>
    <w:p w14:paraId="61E45F23" w14:textId="7B366688" w:rsidR="00C83E04" w:rsidRDefault="00C83E04">
      <w:pPr>
        <w:pStyle w:val="Odstavecseseznamem"/>
        <w:numPr>
          <w:ilvl w:val="0"/>
          <w:numId w:val="3"/>
        </w:numPr>
        <w:rPr>
          <w:ins w:id="30" w:author="Lubomír Kocman" w:date="2024-02-13T16:23:00Z"/>
        </w:rPr>
        <w:pPrChange w:id="31" w:author="Lubomír Kocman" w:date="2024-02-13T16:23:00Z">
          <w:pPr/>
        </w:pPrChange>
      </w:pPr>
      <w:ins w:id="32" w:author="Lubomír Kocman" w:date="2024-02-13T16:23:00Z">
        <w:r>
          <w:t>název materiálu,</w:t>
        </w:r>
      </w:ins>
    </w:p>
    <w:p w14:paraId="1122B1A9" w14:textId="5A4D10A2" w:rsidR="00C83E04" w:rsidRDefault="00C83E04">
      <w:pPr>
        <w:pStyle w:val="Odstavecseseznamem"/>
        <w:numPr>
          <w:ilvl w:val="0"/>
          <w:numId w:val="3"/>
        </w:numPr>
        <w:rPr>
          <w:ins w:id="33" w:author="Lubomír Kocman" w:date="2024-02-13T16:23:00Z"/>
        </w:rPr>
        <w:pPrChange w:id="34" w:author="Lubomír Kocman" w:date="2024-02-13T16:23:00Z">
          <w:pPr/>
        </w:pPrChange>
      </w:pPr>
      <w:ins w:id="35" w:author="Lubomír Kocman" w:date="2024-02-13T16:23:00Z">
        <w:r>
          <w:t>jméno a příjmení předkladatele,</w:t>
        </w:r>
      </w:ins>
    </w:p>
    <w:p w14:paraId="7B06621A" w14:textId="0E4E6AD5" w:rsidR="00C83E04" w:rsidRDefault="00C83E04">
      <w:pPr>
        <w:pStyle w:val="Odstavecseseznamem"/>
        <w:numPr>
          <w:ilvl w:val="0"/>
          <w:numId w:val="3"/>
        </w:numPr>
        <w:rPr>
          <w:ins w:id="36" w:author="Lubomír Kocman" w:date="2024-02-13T16:23:00Z"/>
        </w:rPr>
        <w:pPrChange w:id="37" w:author="Lubomír Kocman" w:date="2024-02-13T16:23:00Z">
          <w:pPr/>
        </w:pPrChange>
      </w:pPr>
      <w:ins w:id="38" w:author="Lubomír Kocman" w:date="2024-02-13T16:23:00Z">
        <w:r>
          <w:t>důvodovou zprávu k předloženému návrhu obsahující:</w:t>
        </w:r>
      </w:ins>
    </w:p>
    <w:p w14:paraId="3EEE8B1D" w14:textId="0BAFE8FE" w:rsidR="00C83E04" w:rsidRDefault="00C83E04">
      <w:pPr>
        <w:pStyle w:val="Odstavecseseznamem"/>
        <w:numPr>
          <w:ilvl w:val="1"/>
          <w:numId w:val="3"/>
        </w:numPr>
        <w:rPr>
          <w:ins w:id="39" w:author="Lubomír Kocman" w:date="2024-02-13T16:23:00Z"/>
        </w:rPr>
        <w:pPrChange w:id="40" w:author="Lubomír Kocman" w:date="2024-02-13T16:23:00Z">
          <w:pPr/>
        </w:pPrChange>
      </w:pPr>
      <w:ins w:id="41" w:author="Lubomír Kocman" w:date="2024-02-13T16:23:00Z">
        <w:r>
          <w:t>zhodnocení dosavadního stavu,</w:t>
        </w:r>
      </w:ins>
    </w:p>
    <w:p w14:paraId="605BA130" w14:textId="4D65A0AF" w:rsidR="00C83E04" w:rsidRDefault="00C83E04">
      <w:pPr>
        <w:pStyle w:val="Odstavecseseznamem"/>
        <w:numPr>
          <w:ilvl w:val="1"/>
          <w:numId w:val="3"/>
        </w:numPr>
        <w:rPr>
          <w:ins w:id="42" w:author="Lubomír Kocman" w:date="2024-02-13T16:23:00Z"/>
        </w:rPr>
        <w:pPrChange w:id="43" w:author="Lubomír Kocman" w:date="2024-02-13T16:23:00Z">
          <w:pPr/>
        </w:pPrChange>
      </w:pPr>
      <w:ins w:id="44" w:author="Lubomír Kocman" w:date="2024-02-13T16:23:00Z">
        <w:r>
          <w:t>rozbor příčin případných nedostatků dosavadního stavu,</w:t>
        </w:r>
      </w:ins>
    </w:p>
    <w:p w14:paraId="36439D7B" w14:textId="63C30D8D" w:rsidR="00C83E04" w:rsidRPr="00C83E04" w:rsidRDefault="00C83E04">
      <w:pPr>
        <w:pStyle w:val="Odstavecseseznamem"/>
        <w:numPr>
          <w:ilvl w:val="1"/>
          <w:numId w:val="3"/>
        </w:numPr>
        <w:rPr>
          <w:ins w:id="45" w:author="Lubomír Kocman" w:date="2024-02-13T16:23:00Z"/>
          <w:i/>
          <w:iCs/>
          <w:rPrChange w:id="46" w:author="Lubomír Kocman" w:date="2024-02-13T16:24:00Z">
            <w:rPr>
              <w:ins w:id="47" w:author="Lubomír Kocman" w:date="2024-02-13T16:23:00Z"/>
            </w:rPr>
          </w:rPrChange>
        </w:rPr>
        <w:pPrChange w:id="48" w:author="Lubomír Kocman" w:date="2024-02-13T16:23:00Z">
          <w:pPr/>
        </w:pPrChange>
      </w:pPr>
      <w:ins w:id="49" w:author="Lubomír Kocman" w:date="2024-02-13T16:23:00Z">
        <w:r w:rsidRPr="00C83E04">
          <w:rPr>
            <w:i/>
            <w:iCs/>
            <w:rPrChange w:id="50" w:author="Lubomír Kocman" w:date="2024-02-13T16:24:00Z">
              <w:rPr/>
            </w:rPrChange>
          </w:rPr>
          <w:t>vypořádání připomínek z projednání materiálu s dotčenými osobami či orgány*,</w:t>
        </w:r>
      </w:ins>
    </w:p>
    <w:p w14:paraId="5AFD58DD" w14:textId="1D05C922" w:rsidR="00C83E04" w:rsidRDefault="00C83E04">
      <w:pPr>
        <w:pStyle w:val="Odstavecseseznamem"/>
        <w:numPr>
          <w:ilvl w:val="1"/>
          <w:numId w:val="3"/>
        </w:numPr>
        <w:rPr>
          <w:ins w:id="51" w:author="Lubomír Kocman" w:date="2024-02-13T16:23:00Z"/>
        </w:rPr>
        <w:pPrChange w:id="52" w:author="Lubomír Kocman" w:date="2024-02-13T16:23:00Z">
          <w:pPr/>
        </w:pPrChange>
      </w:pPr>
      <w:ins w:id="53" w:author="Lubomír Kocman" w:date="2024-02-13T16:23:00Z">
        <w:r>
          <w:t>vlastní návrh věcného řešení předmětné problematiky s návrhem na opatření,</w:t>
        </w:r>
      </w:ins>
    </w:p>
    <w:p w14:paraId="444706AD" w14:textId="11DAEB1F" w:rsidR="00C83E04" w:rsidRDefault="00C83E04">
      <w:pPr>
        <w:pStyle w:val="Odstavecseseznamem"/>
        <w:numPr>
          <w:ilvl w:val="1"/>
          <w:numId w:val="3"/>
        </w:numPr>
        <w:rPr>
          <w:ins w:id="54" w:author="Lubomír Kocman" w:date="2024-02-13T16:23:00Z"/>
        </w:rPr>
        <w:pPrChange w:id="55" w:author="Lubomír Kocman" w:date="2024-02-13T16:23:00Z">
          <w:pPr/>
        </w:pPrChange>
      </w:pPr>
      <w:ins w:id="56" w:author="Lubomír Kocman" w:date="2024-02-13T16:23:00Z">
        <w:r>
          <w:t>odůvodnění navrhovaných opatření a jejich ekonomické důsledky a dopady na rozpočet města,</w:t>
        </w:r>
      </w:ins>
    </w:p>
    <w:p w14:paraId="73D8065E" w14:textId="6CE167CE" w:rsidR="00C83E04" w:rsidRDefault="00C83E04">
      <w:pPr>
        <w:pStyle w:val="Odstavecseseznamem"/>
        <w:numPr>
          <w:ilvl w:val="1"/>
          <w:numId w:val="3"/>
        </w:numPr>
        <w:rPr>
          <w:ins w:id="57" w:author="Lubomír Kocman" w:date="2024-02-13T16:23:00Z"/>
        </w:rPr>
        <w:pPrChange w:id="58" w:author="Lubomír Kocman" w:date="2024-02-13T16:23:00Z">
          <w:pPr/>
        </w:pPrChange>
      </w:pPr>
      <w:ins w:id="59" w:author="Lubomír Kocman" w:date="2024-02-13T16:23:00Z">
        <w:r>
          <w:t>návrh usnesení,</w:t>
        </w:r>
      </w:ins>
    </w:p>
    <w:p w14:paraId="483CABDE" w14:textId="77777777" w:rsidR="00C83E04" w:rsidRPr="00C83E04" w:rsidRDefault="00C83E04" w:rsidP="00C83E04">
      <w:pPr>
        <w:pStyle w:val="Odstavecseseznamem"/>
        <w:numPr>
          <w:ilvl w:val="0"/>
          <w:numId w:val="3"/>
        </w:numPr>
        <w:rPr>
          <w:ins w:id="60" w:author="Lubomír Kocman" w:date="2024-02-13T16:23:00Z"/>
          <w:i/>
          <w:iCs/>
          <w:rPrChange w:id="61" w:author="Lubomír Kocman" w:date="2024-02-13T16:24:00Z">
            <w:rPr>
              <w:ins w:id="62" w:author="Lubomír Kocman" w:date="2024-02-13T16:23:00Z"/>
            </w:rPr>
          </w:rPrChange>
        </w:rPr>
      </w:pPr>
      <w:ins w:id="63" w:author="Lubomír Kocman" w:date="2024-02-13T16:23:00Z">
        <w:r w:rsidRPr="00C83E04">
          <w:rPr>
            <w:i/>
            <w:iCs/>
            <w:rPrChange w:id="64" w:author="Lubomír Kocman" w:date="2024-02-13T16:24:00Z">
              <w:rPr/>
            </w:rPrChange>
          </w:rPr>
          <w:t>přílohy*.</w:t>
        </w:r>
      </w:ins>
    </w:p>
    <w:p w14:paraId="6BF5EA5F" w14:textId="52A51934" w:rsidR="00E04B3C" w:rsidRPr="00C83E04" w:rsidDel="00C36785" w:rsidRDefault="00C83E04">
      <w:pPr>
        <w:ind w:left="360"/>
        <w:rPr>
          <w:del w:id="65" w:author="Lubomír Kocman" w:date="2024-02-13T16:32:00Z"/>
        </w:rPr>
        <w:pPrChange w:id="66" w:author="Lubomír Kocman" w:date="2024-02-13T16:23:00Z">
          <w:pPr/>
        </w:pPrChange>
      </w:pPr>
      <w:ins w:id="67" w:author="Lubomír Kocman" w:date="2024-02-13T16:23:00Z">
        <w:r w:rsidRPr="00C83E04">
          <w:rPr>
            <w:i/>
            <w:iCs/>
            <w:rPrChange w:id="68" w:author="Lubomír Kocman" w:date="2024-02-13T16:23:00Z">
              <w:rPr/>
            </w:rPrChange>
          </w:rPr>
          <w:lastRenderedPageBreak/>
          <w:t>* nepovinné</w:t>
        </w:r>
      </w:ins>
      <w:del w:id="69" w:author="Lubomír Kocman" w:date="2024-02-13T16:23:00Z">
        <w:r w:rsidR="00E04B3C" w:rsidRPr="00C83E04" w:rsidDel="00C83E04">
          <w:delText>stručnou důvodovou zprávu, konkrétní návrh usnesení</w:delText>
        </w:r>
        <w:r w:rsidR="005F298A" w:rsidRPr="00C83E04" w:rsidDel="00C83E04">
          <w:delText xml:space="preserve"> a </w:delText>
        </w:r>
        <w:r w:rsidR="00E04B3C" w:rsidRPr="00C83E04" w:rsidDel="00C83E04">
          <w:delText>rámcovou informaci</w:delText>
        </w:r>
        <w:r w:rsidR="005F298A" w:rsidRPr="00C83E04" w:rsidDel="00C83E04">
          <w:delText xml:space="preserve"> o </w:delText>
        </w:r>
        <w:r w:rsidR="00E04B3C" w:rsidRPr="00C83E04" w:rsidDel="00C83E04">
          <w:delText>povaze předkládané problematiky, na jejímž základě lze dospět ke konkrétnímu rozhodnutí zastupitele při jeho hlasování</w:delText>
        </w:r>
        <w:r w:rsidR="005F298A" w:rsidRPr="00C83E04" w:rsidDel="00C83E04">
          <w:delText xml:space="preserve"> o </w:delText>
        </w:r>
        <w:r w:rsidR="00E04B3C" w:rsidRPr="00C83E04" w:rsidDel="00C83E04">
          <w:delText>návrhu příslušného usnesení.</w:delText>
        </w:r>
      </w:del>
    </w:p>
    <w:p w14:paraId="65CC4569" w14:textId="77B4FE54" w:rsidR="00C36785" w:rsidRDefault="00E04B3C">
      <w:pPr>
        <w:ind w:left="360"/>
        <w:rPr>
          <w:ins w:id="70" w:author="Lubomír Kocman" w:date="2024-02-13T16:31:00Z"/>
        </w:rPr>
        <w:pPrChange w:id="71" w:author="Lubomír Kocman" w:date="2024-02-13T16:32:00Z">
          <w:pPr/>
        </w:pPrChange>
      </w:pPr>
      <w:del w:id="72" w:author="Lubomír Kocman" w:date="2024-02-13T16:32:00Z">
        <w:r w:rsidDel="00C36785">
          <w:delText xml:space="preserve">7. </w:delText>
        </w:r>
      </w:del>
    </w:p>
    <w:p w14:paraId="71220A75" w14:textId="29B5BF5D" w:rsidR="00C36785" w:rsidRDefault="00C36785">
      <w:pPr>
        <w:pStyle w:val="Odstavecseseznamem"/>
        <w:numPr>
          <w:ilvl w:val="0"/>
          <w:numId w:val="7"/>
        </w:numPr>
        <w:ind w:left="357" w:hanging="357"/>
        <w:contextualSpacing w:val="0"/>
        <w:rPr>
          <w:ins w:id="73" w:author="Lubomír Kocman" w:date="2024-02-13T16:32:00Z"/>
        </w:rPr>
        <w:pPrChange w:id="74" w:author="Lubomír Kocman" w:date="2024-02-13T16:34:00Z">
          <w:pPr>
            <w:pStyle w:val="Odstavecseseznamem"/>
            <w:numPr>
              <w:numId w:val="5"/>
            </w:numPr>
            <w:ind w:left="360" w:hanging="360"/>
          </w:pPr>
        </w:pPrChange>
      </w:pPr>
      <w:ins w:id="75" w:author="Lubomír Kocman" w:date="2024-02-13T16:34:00Z">
        <w:r w:rsidRPr="00C36785">
          <w:t>Návrhy na projednání v zastupitelstvu musí být zpracovány předkladatelem tak, aby zastupitelé byli schopni danou problematiku zhodnotit komplexně z hlediska všech možných okolností.</w:t>
        </w:r>
      </w:ins>
    </w:p>
    <w:p w14:paraId="542D295C" w14:textId="748D7081" w:rsidR="00E04B3C" w:rsidRDefault="00E04B3C">
      <w:pPr>
        <w:pStyle w:val="Odstavecseseznamem"/>
        <w:numPr>
          <w:ilvl w:val="0"/>
          <w:numId w:val="7"/>
        </w:numPr>
        <w:pPrChange w:id="76" w:author="Lubomír Kocman" w:date="2024-02-13T16:32:00Z">
          <w:pPr/>
        </w:pPrChange>
      </w:pPr>
      <w:r>
        <w:t>Podkladové materiály pro jednání zastupitelstva se jednotlivým členům zastupitelstva rozesílají elektronicky</w:t>
      </w:r>
      <w:ins w:id="77" w:author="Lubomír Kocman" w:date="2024-02-13T16:24:00Z">
        <w:r w:rsidR="005C4F75">
          <w:t xml:space="preserve"> (nebo jsou k dispozici v elektronickém syst</w:t>
        </w:r>
      </w:ins>
      <w:ins w:id="78" w:author="Lubomír Kocman" w:date="2024-02-13T16:25:00Z">
        <w:r w:rsidR="005C4F75">
          <w:t>ému pro vedení zasedání zastupitelstva</w:t>
        </w:r>
      </w:ins>
      <w:ins w:id="79" w:author="Lubomír Kocman" w:date="2024-02-13T16:24:00Z">
        <w:r w:rsidR="005C4F75">
          <w:t>)</w:t>
        </w:r>
      </w:ins>
      <w:r>
        <w:t>,</w:t>
      </w:r>
      <w:r w:rsidR="005F298A">
        <w:t xml:space="preserve"> a </w:t>
      </w:r>
      <w:r>
        <w:t xml:space="preserve">to nejpozději </w:t>
      </w:r>
      <w:del w:id="80" w:author="Lubomír Kocman" w:date="2024-02-13T16:31:00Z">
        <w:r w:rsidDel="00C36785">
          <w:delText xml:space="preserve">5 </w:delText>
        </w:r>
      </w:del>
      <w:ins w:id="81" w:author="Lubomír Kocman" w:date="2024-02-13T16:31:00Z">
        <w:r w:rsidR="00C36785">
          <w:t xml:space="preserve">7 </w:t>
        </w:r>
      </w:ins>
      <w:r>
        <w:t>dní před příslušným zasedáním. Podkladové materiály si lze od městského úřadu vyžádat rovněž</w:t>
      </w:r>
      <w:r w:rsidR="005F298A">
        <w:t xml:space="preserve"> v </w:t>
      </w:r>
      <w:r>
        <w:t>listinné podobě.</w:t>
      </w:r>
    </w:p>
    <w:p w14:paraId="63988928" w14:textId="77777777" w:rsidR="00E04B3C" w:rsidRDefault="00E04B3C" w:rsidP="00D21453">
      <w:pPr>
        <w:pStyle w:val="Nadpis1"/>
      </w:pPr>
      <w:bookmarkStart w:id="82" w:name="_Toc57021946"/>
      <w:r>
        <w:t>Čl. 5</w:t>
      </w:r>
      <w:r w:rsidR="00D21453">
        <w:t xml:space="preserve"> - </w:t>
      </w:r>
      <w:r>
        <w:t>Práva</w:t>
      </w:r>
      <w:r w:rsidR="005F298A">
        <w:t xml:space="preserve"> a </w:t>
      </w:r>
      <w:r>
        <w:t>povinnosti členů zastupitelstva</w:t>
      </w:r>
      <w:bookmarkEnd w:id="82"/>
    </w:p>
    <w:p w14:paraId="6DD2C275" w14:textId="77777777" w:rsidR="00E04B3C" w:rsidRDefault="00E04B3C" w:rsidP="00E04B3C">
      <w:r>
        <w:t>1. Člen zastupitelstva je povinen zúčastňovat se zasedání zastupitelstva, popřípadě zasedání jiných orgánů města, je-li je</w:t>
      </w:r>
      <w:r w:rsidR="00D21453">
        <w:t xml:space="preserve">jich členem, plnit úkoly, které </w:t>
      </w:r>
      <w:r>
        <w:t>mu tyto orgány uloží, hájit zájmy občanů města</w:t>
      </w:r>
      <w:r w:rsidR="005F298A">
        <w:t xml:space="preserve"> a </w:t>
      </w:r>
      <w:r>
        <w:t>jednat</w:t>
      </w:r>
      <w:r w:rsidR="005F298A">
        <w:t xml:space="preserve"> a </w:t>
      </w:r>
      <w:r>
        <w:t>vystupovat tak, aby nebyla ohrožena vážnost jeho funkce.</w:t>
      </w:r>
    </w:p>
    <w:p w14:paraId="497AF72B" w14:textId="77777777" w:rsidR="00E04B3C" w:rsidRDefault="00E04B3C" w:rsidP="00E04B3C">
      <w:r>
        <w:t>2. Člen zastupitelstva oznamuje svoji neúčast na zasedání zastupitelstva starostovi. Pozdní příchod či předčasný odchod ze zasedání zastupitelstva oznamuje zastupitel předsedajícímu zasedání</w:t>
      </w:r>
      <w:r w:rsidR="005F298A">
        <w:t xml:space="preserve"> a </w:t>
      </w:r>
      <w:r>
        <w:t>současně</w:t>
      </w:r>
      <w:r w:rsidR="005F298A">
        <w:t xml:space="preserve"> o </w:t>
      </w:r>
      <w:r>
        <w:t>této skutečnosti uvědomuje zapisovatele.</w:t>
      </w:r>
    </w:p>
    <w:p w14:paraId="0D68FF6C" w14:textId="77777777" w:rsidR="00E04B3C" w:rsidRDefault="00E04B3C" w:rsidP="00E04B3C">
      <w:r>
        <w:t>3. Účast na zasedání zastupitelstva stvrzují zastupitelé svým podpisem na prezenční listině, do níž se zaznamenává rovněž přesný čas pozdního příchodu</w:t>
      </w:r>
      <w:r w:rsidR="005F298A">
        <w:t xml:space="preserve"> a </w:t>
      </w:r>
      <w:r>
        <w:t>předčasného odchodu zastupitelů ze zasedání (zejména</w:t>
      </w:r>
      <w:r w:rsidR="005F298A">
        <w:t xml:space="preserve"> s </w:t>
      </w:r>
      <w:r>
        <w:t>ohledem na jejich přítomnost při hlasování</w:t>
      </w:r>
      <w:r w:rsidR="005F298A">
        <w:t xml:space="preserve"> o </w:t>
      </w:r>
      <w:r>
        <w:t>jednotlivých návrzích usnesení). Prezenční listina je nedílnou součástí zápisu ze zasedání zastupitelstva.</w:t>
      </w:r>
    </w:p>
    <w:p w14:paraId="101B7AB3" w14:textId="77777777" w:rsidR="00E04B3C" w:rsidRDefault="00E04B3C" w:rsidP="00E04B3C">
      <w:r>
        <w:t>4. Člen zastupitelstva,</w:t>
      </w:r>
      <w:r w:rsidR="005F298A">
        <w:t xml:space="preserve"> u </w:t>
      </w:r>
      <w:r>
        <w:t>něhož skutečnosti nasvědčují, že by jeho podíl na projednávání</w:t>
      </w:r>
      <w:r w:rsidR="005F298A">
        <w:t xml:space="preserve"> a </w:t>
      </w:r>
      <w:r>
        <w:t>rozhodování určité záležitosti</w:t>
      </w:r>
      <w:r w:rsidR="005F298A">
        <w:t xml:space="preserve"> v </w:t>
      </w:r>
      <w:r>
        <w:t>orgánech města mohl znamenat výhodu nebo újmu pro něj samotného nebo osobu blízkou, pro fyzickou nebo právnickou osobu, kterou zastupuje na základě zákona nebo plné moci (střet zájmů), je povinen sdělit tuto skutečnost před zahájením jednání orgánu města, který má danou záležitost projednávat. Oznámení je vždy součástí zápisu ze zasedání zastupitelstva. Člen zastupitelstva, jenž učinil výše uvedené oznámení</w:t>
      </w:r>
      <w:r w:rsidR="005F298A">
        <w:t xml:space="preserve"> o </w:t>
      </w:r>
      <w:r>
        <w:t>střetu zájmů, hlasuje</w:t>
      </w:r>
      <w:r w:rsidR="005F298A">
        <w:t xml:space="preserve"> v </w:t>
      </w:r>
      <w:r>
        <w:t>dotčené věci bez omezení.</w:t>
      </w:r>
    </w:p>
    <w:p w14:paraId="093EDBCE" w14:textId="77777777" w:rsidR="00E04B3C" w:rsidRDefault="00E04B3C" w:rsidP="00E04B3C">
      <w:r>
        <w:t>5. Člen zastupitelstva má při výkonu své funkce právo vznášet dotazy, připomínky</w:t>
      </w:r>
      <w:r w:rsidR="005F298A">
        <w:t xml:space="preserve"> a </w:t>
      </w:r>
      <w:r>
        <w:t>podněty na radu města</w:t>
      </w:r>
      <w:r w:rsidR="005F298A">
        <w:t xml:space="preserve"> a </w:t>
      </w:r>
      <w:r>
        <w:t>její jednotlivé členy, na předsedy výborů, na statutární orgány právnických osob, jejichž zakladatelem je město,</w:t>
      </w:r>
      <w:r w:rsidR="005F298A">
        <w:t xml:space="preserve"> a </w:t>
      </w:r>
      <w:r>
        <w:t>na vedoucí příspěvkových organizací</w:t>
      </w:r>
      <w:r w:rsidR="005F298A">
        <w:t xml:space="preserve"> a </w:t>
      </w:r>
      <w:r>
        <w:t>organizačních složek, které město založilo nebo zřídilo. Člen zastupitelstva má při výkonu své funkce právo požadovat od zaměstnanců města zařazených do městského úřadu, jakož</w:t>
      </w:r>
      <w:r w:rsidR="005F298A">
        <w:t xml:space="preserve"> i </w:t>
      </w:r>
      <w:r>
        <w:t>od zaměstnanců právnických osob, které město založilo nebo zřídilo, informace</w:t>
      </w:r>
      <w:r w:rsidR="005F298A">
        <w:t xml:space="preserve"> o </w:t>
      </w:r>
      <w:r>
        <w:t>skutečnostech, které souvisejí</w:t>
      </w:r>
      <w:r w:rsidR="005F298A">
        <w:t xml:space="preserve"> s </w:t>
      </w:r>
      <w:r>
        <w:t>výkonem jejich funkce.</w:t>
      </w:r>
    </w:p>
    <w:p w14:paraId="4B8318D8" w14:textId="77777777" w:rsidR="00E04B3C" w:rsidRDefault="00E04B3C" w:rsidP="00E04B3C">
      <w:r>
        <w:lastRenderedPageBreak/>
        <w:t>6. Podněty dle čl. 5 odst. 5 jednacího řádu, které nelze vyřídit bezprostředně na místě, budou vyřízeny písemně do 30 dnů. Konkrétní odpovědnost za vyřízení této agendy určí tajemník městského úřadu</w:t>
      </w:r>
      <w:r w:rsidR="005F298A">
        <w:t xml:space="preserve"> v </w:t>
      </w:r>
      <w:r>
        <w:t>rámci organizační struktury městského úřadu dle pokynů starosty.</w:t>
      </w:r>
    </w:p>
    <w:p w14:paraId="7F5CFA58" w14:textId="77777777" w:rsidR="00E04B3C" w:rsidRDefault="00E04B3C" w:rsidP="00E04B3C">
      <w:r>
        <w:t>7. Souhrnnou zprávu</w:t>
      </w:r>
      <w:r w:rsidR="005F298A">
        <w:t xml:space="preserve"> o </w:t>
      </w:r>
      <w:r>
        <w:t>písemném vyřízení všech podnětů dle čl. 5 odst. 6 jednacího řádu předkládá rada města zastupitelstvu na jeho nejbližším následujícím zasedání. Uplatní-li člen zastupitelstva</w:t>
      </w:r>
      <w:r w:rsidR="005F298A">
        <w:t xml:space="preserve"> v </w:t>
      </w:r>
      <w:r>
        <w:t>souvislosti</w:t>
      </w:r>
      <w:r w:rsidR="005F298A">
        <w:t xml:space="preserve"> s </w:t>
      </w:r>
      <w:r>
        <w:t>písemným vyřízením svého podnětu výhrady, rozhodne</w:t>
      </w:r>
      <w:r w:rsidR="005F298A">
        <w:t xml:space="preserve"> o </w:t>
      </w:r>
      <w:r>
        <w:t>jejich opodstatněnosti zastupitelstvo.</w:t>
      </w:r>
    </w:p>
    <w:p w14:paraId="2CFD070B" w14:textId="287B2A0A" w:rsidR="00E04B3C" w:rsidRDefault="00E04B3C" w:rsidP="00E04B3C">
      <w:r>
        <w:t xml:space="preserve">8. </w:t>
      </w:r>
      <w:del w:id="83" w:author="Lubomír Kocman" w:date="2024-02-13T16:40:00Z">
        <w:r w:rsidDel="00A76633">
          <w:delText xml:space="preserve">Veškeré </w:delText>
        </w:r>
      </w:del>
      <w:ins w:id="84" w:author="Lubomír Kocman" w:date="2024-02-13T16:40:00Z">
        <w:r w:rsidR="00A76633">
          <w:t>D</w:t>
        </w:r>
      </w:ins>
      <w:del w:id="85" w:author="Lubomír Kocman" w:date="2024-02-13T16:40:00Z">
        <w:r w:rsidDel="00A76633">
          <w:delText>d</w:delText>
        </w:r>
      </w:del>
      <w:r>
        <w:t>otazy, připomínky</w:t>
      </w:r>
      <w:r w:rsidR="005F298A">
        <w:t xml:space="preserve"> a </w:t>
      </w:r>
      <w:r>
        <w:t>podněty vznesené</w:t>
      </w:r>
      <w:r w:rsidR="005F298A">
        <w:t xml:space="preserve"> v </w:t>
      </w:r>
      <w:r>
        <w:t>průběhu zasedání zastupitelstva dle čl. 5 odst. 5 jednacího řádu se zaznamenávají do zápisu</w:t>
      </w:r>
      <w:r w:rsidR="005F298A">
        <w:t xml:space="preserve"> z </w:t>
      </w:r>
      <w:r>
        <w:t>příslušného zasedání</w:t>
      </w:r>
      <w:ins w:id="86" w:author="Lubomír Kocman" w:date="2024-02-13T16:41:00Z">
        <w:r w:rsidR="00A76633">
          <w:t xml:space="preserve"> </w:t>
        </w:r>
        <w:r w:rsidR="00A76633" w:rsidRPr="00A76633">
          <w:t>pouze na výslovnou žádost zastupitele</w:t>
        </w:r>
      </w:ins>
      <w:r>
        <w:t>.</w:t>
      </w:r>
    </w:p>
    <w:p w14:paraId="0203FB41" w14:textId="77777777" w:rsidR="00E04B3C" w:rsidRDefault="00E04B3C" w:rsidP="00D21453">
      <w:pPr>
        <w:pStyle w:val="Nadpis1"/>
      </w:pPr>
      <w:bookmarkStart w:id="87" w:name="_Toc57021947"/>
      <w:r>
        <w:t>Čl. 6</w:t>
      </w:r>
      <w:r w:rsidR="00D21453">
        <w:t xml:space="preserve"> - </w:t>
      </w:r>
      <w:r>
        <w:t>Průběh zasedání zastupitelstva</w:t>
      </w:r>
      <w:bookmarkEnd w:id="87"/>
    </w:p>
    <w:p w14:paraId="6DCAA050" w14:textId="77777777" w:rsidR="00E04B3C" w:rsidRDefault="00E04B3C" w:rsidP="00E04B3C">
      <w:r>
        <w:t>1. Zasedání zastupitelstva řídí starosta, popřípadě místostarosta či jiný člen zastupitelstva (dále jen „předsedající“).</w:t>
      </w:r>
    </w:p>
    <w:p w14:paraId="117503A5" w14:textId="77777777" w:rsidR="00E04B3C" w:rsidRDefault="00E04B3C" w:rsidP="00E04B3C">
      <w:r>
        <w:t>2. Zasedání zastupitelstva města jsou veřejná.</w:t>
      </w:r>
    </w:p>
    <w:p w14:paraId="51198E9B" w14:textId="77777777" w:rsidR="00E04B3C" w:rsidRDefault="00E04B3C" w:rsidP="00E04B3C">
      <w:r>
        <w:t>3. Zastupitelstvo je schopno se usnášet, je-li přítomna nadpoloviční většina všech jeho členů.</w:t>
      </w:r>
    </w:p>
    <w:p w14:paraId="5C80BCF4" w14:textId="4F26B4E4" w:rsidR="00E04B3C" w:rsidRDefault="00E04B3C" w:rsidP="00E04B3C">
      <w:r>
        <w:t>4. Předsedající zahájí zasedání zastupitelstva nejpozději 20 minut po stanoveném začátku zasedání. Není-li při zahájení jednání zastupitelstva nebo</w:t>
      </w:r>
      <w:r w:rsidR="005F298A">
        <w:t xml:space="preserve"> v </w:t>
      </w:r>
      <w:r>
        <w:t xml:space="preserve">jeho průběhu přítomna nadpoloviční většina všech členů zastupitelstva, ukončí předsedající zasedání zastupitelstva. Do </w:t>
      </w:r>
      <w:del w:id="88" w:author="Lubomír Kocman" w:date="2024-02-13T16:43:00Z">
        <w:r w:rsidDel="001D14B1">
          <w:delText xml:space="preserve">15 </w:delText>
        </w:r>
      </w:del>
      <w:ins w:id="89" w:author="Lubomír Kocman" w:date="2024-02-13T16:43:00Z">
        <w:r w:rsidR="001D14B1">
          <w:t xml:space="preserve">21 </w:t>
        </w:r>
      </w:ins>
      <w:r>
        <w:t>dnů se koná jeho náhradní zasedání</w:t>
      </w:r>
      <w:ins w:id="90" w:author="Lubomír Kocman" w:date="2024-02-13T16:43:00Z">
        <w:r w:rsidR="001D14B1">
          <w:rPr>
            <w:rStyle w:val="Znakapoznpodarou"/>
          </w:rPr>
          <w:footnoteReference w:id="4"/>
        </w:r>
      </w:ins>
      <w:r>
        <w:t>.</w:t>
      </w:r>
    </w:p>
    <w:p w14:paraId="51DDC504" w14:textId="2A389117" w:rsidR="00E04B3C" w:rsidRDefault="00E04B3C" w:rsidP="00E04B3C">
      <w:r>
        <w:t>5. Předsedající zahajuje, řídí</w:t>
      </w:r>
      <w:r w:rsidR="005F298A">
        <w:t xml:space="preserve"> a </w:t>
      </w:r>
      <w:r>
        <w:t>ukončuje zasedání zastupitelstva.</w:t>
      </w:r>
      <w:r w:rsidR="005F298A">
        <w:t xml:space="preserve"> V </w:t>
      </w:r>
      <w:r>
        <w:t>úvodu zasedání předsedající konstatuje usnášeníschopnost zastupitelstva</w:t>
      </w:r>
      <w:r w:rsidR="005F298A">
        <w:t xml:space="preserve"> a </w:t>
      </w:r>
      <w:r>
        <w:t>navrhne schválení programu zasedání. Předsedající dále určí zapisovatele</w:t>
      </w:r>
      <w:r w:rsidR="005F298A">
        <w:t xml:space="preserve"> z </w:t>
      </w:r>
      <w:r>
        <w:t>okruhu zaměstnanců městského úřadu</w:t>
      </w:r>
      <w:r w:rsidR="005F298A">
        <w:t xml:space="preserve"> a </w:t>
      </w:r>
      <w:r>
        <w:t>předloží zastupitelstvu návrh na volbu dvou ověřovatelů zápisu</w:t>
      </w:r>
      <w:r w:rsidR="005F298A">
        <w:t xml:space="preserve"> z </w:t>
      </w:r>
      <w:r>
        <w:t>řad členů zastupitelstva. Předsedající seznámí přítomné</w:t>
      </w:r>
      <w:r w:rsidR="005F298A">
        <w:t xml:space="preserve"> s</w:t>
      </w:r>
      <w:ins w:id="92" w:author="Lubomír Kocman" w:date="2024-02-13T16:44:00Z">
        <w:r w:rsidR="001D14B1">
          <w:t>e</w:t>
        </w:r>
      </w:ins>
      <w:r w:rsidR="005F298A">
        <w:t> </w:t>
      </w:r>
      <w:del w:id="93" w:author="Lubomír Kocman" w:date="2024-02-13T16:44:00Z">
        <w:r w:rsidDel="001D14B1">
          <w:delText>rámcovou</w:delText>
        </w:r>
      </w:del>
      <w:r>
        <w:t xml:space="preserve"> zprávou</w:t>
      </w:r>
      <w:r w:rsidR="005F298A">
        <w:t xml:space="preserve"> o </w:t>
      </w:r>
      <w:ins w:id="94" w:author="Lubomír Kocman" w:date="2024-02-13T16:44:00Z">
        <w:r w:rsidR="001D14B1" w:rsidDel="001D14B1">
          <w:t xml:space="preserve"> </w:t>
        </w:r>
      </w:ins>
      <w:del w:id="95" w:author="Lubomír Kocman" w:date="2024-02-13T16:44:00Z">
        <w:r w:rsidDel="001D14B1">
          <w:delText>činnosti orgánů města</w:delText>
        </w:r>
        <w:r w:rsidR="005F298A" w:rsidDel="001D14B1">
          <w:delText xml:space="preserve"> a o </w:delText>
        </w:r>
      </w:del>
      <w:r>
        <w:t>plnění úkolů vyplývajících</w:t>
      </w:r>
      <w:r w:rsidR="005F298A">
        <w:t xml:space="preserve"> z </w:t>
      </w:r>
      <w:r>
        <w:t>usnesení přijatých na posledním zasedání zastupitelstva, případně</w:t>
      </w:r>
      <w:r w:rsidR="005F298A">
        <w:t xml:space="preserve"> o </w:t>
      </w:r>
      <w:r>
        <w:t>vyřízení dotazů či podnětů</w:t>
      </w:r>
      <w:r w:rsidR="005F298A">
        <w:t xml:space="preserve"> z </w:t>
      </w:r>
      <w:r>
        <w:t>tohoto zasedání.</w:t>
      </w:r>
    </w:p>
    <w:p w14:paraId="43DC0544" w14:textId="3AAD0198" w:rsidR="00E04B3C" w:rsidRDefault="00E04B3C" w:rsidP="00E04B3C">
      <w:r>
        <w:t>6. Předsedající seznámí zastupitelstvo se zprávou ověřovatelů zápisu</w:t>
      </w:r>
      <w:r w:rsidR="005F298A">
        <w:t xml:space="preserve"> z </w:t>
      </w:r>
      <w:r>
        <w:t>předchozího zasedání zastupitelstva</w:t>
      </w:r>
      <w:ins w:id="96" w:author="Lubomír Kocman" w:date="2024-02-13T16:45:00Z">
        <w:r w:rsidR="001D14B1">
          <w:t xml:space="preserve"> (je-li vyhotovena)</w:t>
        </w:r>
      </w:ins>
      <w:r>
        <w:t>, eventuálně</w:t>
      </w:r>
      <w:r w:rsidR="005F298A">
        <w:t xml:space="preserve"> o </w:t>
      </w:r>
      <w:r>
        <w:t>uplatněných námitkách členů zastupitelstva proti tomuto zápisu.</w:t>
      </w:r>
      <w:r w:rsidR="005F298A">
        <w:t xml:space="preserve"> O </w:t>
      </w:r>
      <w:r>
        <w:t>námitkách členů zastupitelstva proti zápisu</w:t>
      </w:r>
      <w:r w:rsidR="005F298A">
        <w:t xml:space="preserve"> z </w:t>
      </w:r>
      <w:r>
        <w:t>předchozího zasedání rozhodne zastupitelstvo.</w:t>
      </w:r>
    </w:p>
    <w:p w14:paraId="6AC2E13C" w14:textId="77777777" w:rsidR="00E04B3C" w:rsidRDefault="00E04B3C" w:rsidP="00E04B3C">
      <w:r>
        <w:t>7. Starosta předkládá zastupitelstvu</w:t>
      </w:r>
      <w:r w:rsidR="005F298A">
        <w:t xml:space="preserve"> k </w:t>
      </w:r>
      <w:r>
        <w:t>rozhodnutí usnesení rady města, jejichž výkon pozastavil pro jejich nesprávnost podle § 105 zákona</w:t>
      </w:r>
      <w:r w:rsidR="005F298A">
        <w:t xml:space="preserve"> o </w:t>
      </w:r>
      <w:r>
        <w:t>obcích. Předkládané návrhy je povinen zdůvodnit.</w:t>
      </w:r>
      <w:r w:rsidR="005F298A">
        <w:t xml:space="preserve"> O </w:t>
      </w:r>
      <w:r>
        <w:t>předložených návrzích rozhodne zastupitelstvo.</w:t>
      </w:r>
    </w:p>
    <w:p w14:paraId="5147AB57" w14:textId="77777777" w:rsidR="00E04B3C" w:rsidRDefault="00E04B3C" w:rsidP="00E04B3C">
      <w:r>
        <w:t>8.</w:t>
      </w:r>
      <w:r w:rsidR="005F298A">
        <w:t xml:space="preserve"> O </w:t>
      </w:r>
      <w:r>
        <w:t>zařazení návrhů na pořad jednání přednesených</w:t>
      </w:r>
      <w:r w:rsidR="005F298A">
        <w:t xml:space="preserve"> v </w:t>
      </w:r>
      <w:r>
        <w:t>průběhu zasedání zastupitelstva rozhodne zastupitelstvo.</w:t>
      </w:r>
    </w:p>
    <w:p w14:paraId="4584FBB3" w14:textId="77777777" w:rsidR="00E04B3C" w:rsidRDefault="00E04B3C" w:rsidP="00E04B3C">
      <w:r>
        <w:lastRenderedPageBreak/>
        <w:t>9. Jednotlivé body programu před jejich projednáním stručně uvede předsedající, případně předkladatel.</w:t>
      </w:r>
    </w:p>
    <w:p w14:paraId="19B8ECBA" w14:textId="77777777" w:rsidR="00E04B3C" w:rsidRDefault="00E04B3C" w:rsidP="00E04B3C">
      <w:r>
        <w:t>10. Před zahájením rozpravy umožní předsedající zástupcům výborů seznámit zastupitelstvo se stanovisky výborů</w:t>
      </w:r>
      <w:r w:rsidR="005F298A">
        <w:t xml:space="preserve"> k </w:t>
      </w:r>
      <w:r>
        <w:t>projednávané problematice.</w:t>
      </w:r>
    </w:p>
    <w:p w14:paraId="665E6838" w14:textId="77777777" w:rsidR="00E04B3C" w:rsidRDefault="00E04B3C" w:rsidP="00E04B3C"/>
    <w:p w14:paraId="4ED12594" w14:textId="77777777" w:rsidR="00E04B3C" w:rsidRDefault="00E04B3C" w:rsidP="008A2CC8">
      <w:pPr>
        <w:pStyle w:val="Nadpis2"/>
      </w:pPr>
      <w:bookmarkStart w:id="97" w:name="_Toc57021948"/>
      <w:r>
        <w:t>Rozp</w:t>
      </w:r>
      <w:r w:rsidRPr="008A2CC8">
        <w:rPr>
          <w:rStyle w:val="Nadpis2Char"/>
        </w:rPr>
        <w:t>r</w:t>
      </w:r>
      <w:r>
        <w:t>ava</w:t>
      </w:r>
      <w:bookmarkEnd w:id="97"/>
    </w:p>
    <w:p w14:paraId="489B748F" w14:textId="77777777" w:rsidR="00E04B3C" w:rsidRDefault="00E04B3C" w:rsidP="00E04B3C">
      <w:r>
        <w:t>11. Všem vystupujícím uděluje, popřípadě odnímá slovo předsedající.</w:t>
      </w:r>
    </w:p>
    <w:p w14:paraId="0ED36AF8" w14:textId="77777777" w:rsidR="00E04B3C" w:rsidRDefault="00E04B3C" w:rsidP="00E04B3C">
      <w:r>
        <w:t>12. Předsedající důsledně dbá na věcný průběh</w:t>
      </w:r>
      <w:r w:rsidR="005F298A">
        <w:t xml:space="preserve"> a </w:t>
      </w:r>
      <w:r>
        <w:t>pracovní charakter zasedání.</w:t>
      </w:r>
    </w:p>
    <w:p w14:paraId="5FBB577A" w14:textId="77777777" w:rsidR="00E04B3C" w:rsidRDefault="00E04B3C" w:rsidP="00E04B3C">
      <w:r>
        <w:t>13. Zahájení</w:t>
      </w:r>
      <w:r w:rsidR="005F298A">
        <w:t xml:space="preserve"> a </w:t>
      </w:r>
      <w:r>
        <w:t>ukončení rozpravy oznamuje předsedající. Do rozpravy se zastupitelé</w:t>
      </w:r>
      <w:r w:rsidR="005F298A">
        <w:t xml:space="preserve"> i </w:t>
      </w:r>
      <w:r>
        <w:t>ostatní účastníci zasedání přihlašují viditelným zvednutím ruky, popřípadě elektronickým zařízením. Přihlásit se</w:t>
      </w:r>
      <w:r w:rsidR="005F298A">
        <w:t xml:space="preserve"> o </w:t>
      </w:r>
      <w:r>
        <w:t>slovo lze pouze před ukončením rozpravy.</w:t>
      </w:r>
    </w:p>
    <w:p w14:paraId="3117C3AE" w14:textId="77777777" w:rsidR="00E04B3C" w:rsidRDefault="00E04B3C" w:rsidP="00E04B3C">
      <w:r>
        <w:t>14. Předsedající udělí postupně slovo všem přihlášeným členům zastupitelstva, popř. tajemníkovi městského úřadu,</w:t>
      </w:r>
      <w:r w:rsidR="005F298A">
        <w:t xml:space="preserve"> a </w:t>
      </w:r>
      <w:r>
        <w:t>to</w:t>
      </w:r>
      <w:r w:rsidR="005F298A">
        <w:t xml:space="preserve"> v </w:t>
      </w:r>
      <w:r>
        <w:t>pořadí,</w:t>
      </w:r>
      <w:r w:rsidR="005F298A">
        <w:t xml:space="preserve"> v </w:t>
      </w:r>
      <w:r>
        <w:t>jakém se přihlásili</w:t>
      </w:r>
      <w:r w:rsidR="005F298A">
        <w:t xml:space="preserve"> o </w:t>
      </w:r>
      <w:r>
        <w:t>slovo. Přednostně může předsedající udělit slovo předkladateli návrhu projednávaného bodu programu. Ke stejnému bodu programu se tentýž vystupující (včetně předkladatele) smí vyjádřit nejvýše dvakrát, přičemž každé jeho jednotlivé vystoupení je omezeno časovým limitem 3 minut. Po překročení vymezeného času předsedající může vystupujícímu odejmout slovo. Za účelem doplnění projednávané problematiky může předsedající udělit slovo příslušnému zaměstnanci městského úřadu, jehož vystoupení není omezeno časovým limitem.</w:t>
      </w:r>
    </w:p>
    <w:p w14:paraId="77BAB450" w14:textId="77777777" w:rsidR="00E04B3C" w:rsidRDefault="00E04B3C" w:rsidP="00E04B3C">
      <w:r>
        <w:t>15. Osobám přihlášeným do rozpravy na základě oprávnění dle § 16, § 17</w:t>
      </w:r>
      <w:r w:rsidR="005F298A">
        <w:t xml:space="preserve"> a </w:t>
      </w:r>
      <w:r>
        <w:t>§ 36 zákona</w:t>
      </w:r>
      <w:r w:rsidR="005F298A">
        <w:t xml:space="preserve"> o </w:t>
      </w:r>
      <w:r>
        <w:t>obcích udělí předsedající slovo po skončení vystoupení posledního</w:t>
      </w:r>
      <w:r w:rsidR="005F298A">
        <w:t xml:space="preserve"> z </w:t>
      </w:r>
      <w:r>
        <w:t>přihlášených dle čl. 6 odst. 14 jednacího řádu,</w:t>
      </w:r>
      <w:r w:rsidR="005F298A">
        <w:t xml:space="preserve"> a </w:t>
      </w:r>
      <w:r>
        <w:t>to</w:t>
      </w:r>
      <w:r w:rsidR="005F298A">
        <w:t xml:space="preserve"> v </w:t>
      </w:r>
      <w:r>
        <w:t>pořadí,</w:t>
      </w:r>
      <w:r w:rsidR="005F298A">
        <w:t xml:space="preserve"> v </w:t>
      </w:r>
      <w:r>
        <w:t>jakém se přihlásili</w:t>
      </w:r>
      <w:r w:rsidR="005F298A">
        <w:t xml:space="preserve"> o </w:t>
      </w:r>
      <w:r>
        <w:t>slovo. Osoby vyjmenované</w:t>
      </w:r>
      <w:r w:rsidR="005F298A">
        <w:t xml:space="preserve"> v </w:t>
      </w:r>
      <w:r>
        <w:t>čl. 6, odst. 15 jednacího řádu mohou vystoupit</w:t>
      </w:r>
      <w:r w:rsidR="005F298A">
        <w:t xml:space="preserve"> k </w:t>
      </w:r>
      <w:r>
        <w:t>témuž bodu programu nejvýše dvakrát</w:t>
      </w:r>
      <w:r w:rsidR="005F298A">
        <w:t xml:space="preserve"> a </w:t>
      </w:r>
      <w:r>
        <w:t>každé jejich vystoupení je omezeno časovým limitem 3 minut.</w:t>
      </w:r>
    </w:p>
    <w:p w14:paraId="50A4538D" w14:textId="77777777" w:rsidR="00E04B3C" w:rsidRDefault="00E04B3C" w:rsidP="00E04B3C">
      <w:r>
        <w:t>16. Dostaví-li se na zasedání zastupitelstva za účelem vyjádření téhož stanoviska</w:t>
      </w:r>
      <w:r w:rsidR="005F298A">
        <w:t xml:space="preserve"> k </w:t>
      </w:r>
      <w:r>
        <w:t>témuž bodu programu větší skupina osob</w:t>
      </w:r>
      <w:r w:rsidR="005F298A">
        <w:t xml:space="preserve"> z </w:t>
      </w:r>
      <w:r>
        <w:t>řad veřejnosti (více než 5 osob), může předsedající tyto osoby vyzvat, aby svá stanoviska vyjádřily prostřednictvím svého společného zástupce, jemuž předsedající následně udělí slovo. Společný zástupce může vystoupit</w:t>
      </w:r>
      <w:r w:rsidR="005F298A">
        <w:t xml:space="preserve"> k </w:t>
      </w:r>
      <w:r>
        <w:t>témuž bodu programu nejvýše dvakrát, přičemž každé jeho jednotlivé vystoupení je omezeno časovým limitem 5 minut. Společný zástupce vystupuje pouze za osoby, jež</w:t>
      </w:r>
      <w:r w:rsidR="005F298A">
        <w:t xml:space="preserve"> s </w:t>
      </w:r>
      <w:r>
        <w:t>tímto postupem vyjádřily souhlas.</w:t>
      </w:r>
    </w:p>
    <w:p w14:paraId="4B26370B" w14:textId="77777777" w:rsidR="00E04B3C" w:rsidRDefault="00E04B3C" w:rsidP="00E04B3C">
      <w:r>
        <w:t>17. Požádá-li na zasedání zastupitelstva</w:t>
      </w:r>
      <w:r w:rsidR="005F298A">
        <w:t xml:space="preserve"> o </w:t>
      </w:r>
      <w:r>
        <w:t>slovo člen vlády nebo jím určený zástupce, senátor, poslanec, nebo zástupce orgánů kraje, musí mu být uděleno.</w:t>
      </w:r>
    </w:p>
    <w:p w14:paraId="141A6D47" w14:textId="77777777" w:rsidR="00E04B3C" w:rsidRDefault="00E04B3C" w:rsidP="00E04B3C">
      <w:r>
        <w:t>18. Se souhlasem předsedajícího mohou na zasedání zastupitelstva vystoupit</w:t>
      </w:r>
      <w:r w:rsidR="005F298A">
        <w:t xml:space="preserve"> i </w:t>
      </w:r>
      <w:r>
        <w:t>osoby</w:t>
      </w:r>
      <w:r w:rsidR="005F298A">
        <w:t xml:space="preserve"> v </w:t>
      </w:r>
      <w:r>
        <w:t>jednacím řádu neuvedené, nerozhodne-li</w:t>
      </w:r>
      <w:r w:rsidR="005F298A">
        <w:t xml:space="preserve"> v </w:t>
      </w:r>
      <w:r>
        <w:t>konkrétním případě zastupitelstvo jinak.</w:t>
      </w:r>
    </w:p>
    <w:p w14:paraId="54DEECD2" w14:textId="77777777" w:rsidR="00E04B3C" w:rsidRDefault="00E04B3C" w:rsidP="00E04B3C">
      <w:r>
        <w:t>19. Zastupitelé se mohou kdykoliv přihlásit</w:t>
      </w:r>
      <w:r w:rsidR="005F298A">
        <w:t xml:space="preserve"> o </w:t>
      </w:r>
      <w:r>
        <w:t>slovo</w:t>
      </w:r>
      <w:r w:rsidR="005F298A">
        <w:t xml:space="preserve"> s </w:t>
      </w:r>
      <w:r>
        <w:t>technickou poznámkou, je-li jejím obsahem upozornění na porušení platné</w:t>
      </w:r>
      <w:r w:rsidR="00D21453">
        <w:t xml:space="preserve"> legislativy, jednacího řádu či </w:t>
      </w:r>
      <w:r>
        <w:t>jiných procedurálních pravidel. Zastupiteli</w:t>
      </w:r>
      <w:r w:rsidR="005F298A">
        <w:t xml:space="preserve"> s </w:t>
      </w:r>
      <w:r>
        <w:t xml:space="preserve">technickou poznámkou je uděleno přednostní právo na vystoupení </w:t>
      </w:r>
      <w:r>
        <w:lastRenderedPageBreak/>
        <w:t>ihned po dokončení právě probíhajícího projevu. Technická poznámka je omezena časovým limitem 1 minuty. Nenaplňuje-li vystoupení svým obsahem parametry technické poznámky či byl-li překročen vymezený čas, může předsedající vystupujícímu odejmout slovo.</w:t>
      </w:r>
    </w:p>
    <w:p w14:paraId="07301EB1" w14:textId="77777777" w:rsidR="00E04B3C" w:rsidRDefault="00E04B3C" w:rsidP="00E04B3C">
      <w:r>
        <w:t>20. Zastupitelstvo může během vlastního zasedání rozhodnout</w:t>
      </w:r>
      <w:r w:rsidR="005F298A">
        <w:t xml:space="preserve"> o </w:t>
      </w:r>
      <w:r>
        <w:t>změně pořadí jednotlivých bodů programu, eventuálně</w:t>
      </w:r>
      <w:r w:rsidR="005F298A">
        <w:t xml:space="preserve"> o </w:t>
      </w:r>
      <w:r>
        <w:t>jejich přesunutí na příští zasedání zastupitelstva, stejně tak jako rozhodnout</w:t>
      </w:r>
      <w:r w:rsidR="005F298A">
        <w:t xml:space="preserve"> o </w:t>
      </w:r>
      <w:r>
        <w:t>sloučení rozpravy ke dvěma či více bodům programu.</w:t>
      </w:r>
    </w:p>
    <w:p w14:paraId="5C161D14" w14:textId="77777777" w:rsidR="00E04B3C" w:rsidRDefault="00E04B3C" w:rsidP="00E04B3C">
      <w:r>
        <w:t>21. Ukončení rozpravy může navrhnout kterýkoliv člen zastupitelstva.</w:t>
      </w:r>
      <w:r w:rsidR="005F298A">
        <w:t xml:space="preserve"> O </w:t>
      </w:r>
      <w:r>
        <w:t>návrhu na ukončení rozpravy se hlasuje ihned bez rozpravy.</w:t>
      </w:r>
      <w:r w:rsidR="005F298A">
        <w:t xml:space="preserve"> V </w:t>
      </w:r>
      <w:r>
        <w:t>případě schválení návrhu na ukončení rozpravy bude umožněno vystoupit všem, kdo byli do rozpravy přihlášeni před podáním návrhu na její ukončení.</w:t>
      </w:r>
    </w:p>
    <w:p w14:paraId="57666B9F" w14:textId="77777777" w:rsidR="00E04B3C" w:rsidRDefault="00E04B3C" w:rsidP="008A2CC8">
      <w:pPr>
        <w:pStyle w:val="Nadpis2"/>
      </w:pPr>
      <w:bookmarkStart w:id="98" w:name="_Toc57021949"/>
      <w:r>
        <w:t>Hlasování</w:t>
      </w:r>
      <w:r w:rsidR="005F298A">
        <w:t xml:space="preserve"> a </w:t>
      </w:r>
      <w:r>
        <w:t>usnesení</w:t>
      </w:r>
      <w:bookmarkEnd w:id="98"/>
    </w:p>
    <w:p w14:paraId="0F3B870F" w14:textId="77777777" w:rsidR="00E04B3C" w:rsidRDefault="00E04B3C" w:rsidP="00E04B3C">
      <w:r>
        <w:t>22. Na závěr každého programového bodu jednání obvykle zastupitelstvo rozhoduje</w:t>
      </w:r>
      <w:r w:rsidR="005F298A">
        <w:t xml:space="preserve"> o </w:t>
      </w:r>
      <w:r>
        <w:t xml:space="preserve">přijetí příslušného návrhu usnesení. Usnesení představuje kolektivní rozhodnutí zastupitelstva jako nejvyššího orgánu samosprávy města </w:t>
      </w:r>
      <w:r w:rsidR="00834A2F">
        <w:t>Rudná</w:t>
      </w:r>
      <w:r>
        <w:t>. Deklaruje tak</w:t>
      </w:r>
      <w:r w:rsidR="005F298A">
        <w:t xml:space="preserve"> v </w:t>
      </w:r>
      <w:r>
        <w:t>konkrétní věci vážnou, určitou</w:t>
      </w:r>
      <w:r w:rsidR="005F298A">
        <w:t xml:space="preserve"> a </w:t>
      </w:r>
      <w:r>
        <w:t>svobodnou vůli města, na níž panuje většinová shoda zastupitelů.</w:t>
      </w:r>
    </w:p>
    <w:p w14:paraId="79B90B2F" w14:textId="77777777" w:rsidR="00E04B3C" w:rsidRDefault="00E04B3C" w:rsidP="00E04B3C">
      <w:r>
        <w:t>23. Usnesením zastupitelstva se mohou</w:t>
      </w:r>
      <w:r w:rsidR="005F298A">
        <w:t xml:space="preserve"> v </w:t>
      </w:r>
      <w:r>
        <w:t>oblasti samostatné působnosti ukládat úkoly starostovi, radě města, členům zastupitelstva, výborům, tajemníkovi městského úřadu, městskému úřadu, případně dalším institucím města.</w:t>
      </w:r>
    </w:p>
    <w:p w14:paraId="7E5463E8" w14:textId="5114E787" w:rsidR="009D330B" w:rsidRDefault="00E04B3C" w:rsidP="009D330B">
      <w:pPr>
        <w:rPr>
          <w:moveTo w:id="99" w:author="Lubomír Kocman" w:date="2024-02-13T16:51:00Z"/>
        </w:rPr>
      </w:pPr>
      <w:r>
        <w:t>24. Konečná formulace usnesení zastupitelstva musí vždy obsahově odpovídat výsledkům jednání zastupitelstva.</w:t>
      </w:r>
      <w:ins w:id="100" w:author="Lubomír Kocman" w:date="2024-02-13T16:51:00Z">
        <w:r w:rsidR="009D330B" w:rsidRPr="009D330B">
          <w:t xml:space="preserve"> </w:t>
        </w:r>
      </w:ins>
      <w:moveToRangeStart w:id="101" w:author="Lubomír Kocman" w:date="2024-02-13T16:51:00Z" w:name="move158735522"/>
      <w:moveTo w:id="102" w:author="Lubomír Kocman" w:date="2024-02-13T16:51:00Z">
        <w:del w:id="103" w:author="Lubomír Kocman" w:date="2024-02-13T16:52:00Z">
          <w:r w:rsidR="009D330B" w:rsidDel="009D330B">
            <w:delText xml:space="preserve">31. </w:delText>
          </w:r>
        </w:del>
        <w:r w:rsidR="009D330B">
          <w:t>Předkladatel návrhu usnesení je povinen dbát o maximální stručnost, věcnost, určitost a srozumitelnost předkládaného návrhu.</w:t>
        </w:r>
      </w:moveTo>
    </w:p>
    <w:moveToRangeEnd w:id="101"/>
    <w:p w14:paraId="4AEF07E1" w14:textId="57B3306D" w:rsidR="00E04B3C" w:rsidDel="009D330B" w:rsidRDefault="00E04B3C" w:rsidP="00E04B3C">
      <w:pPr>
        <w:rPr>
          <w:del w:id="104" w:author="Lubomír Kocman" w:date="2024-02-13T16:52:00Z"/>
        </w:rPr>
      </w:pPr>
    </w:p>
    <w:p w14:paraId="4F0E1BAD" w14:textId="77777777" w:rsidR="00E04B3C" w:rsidRDefault="00E04B3C" w:rsidP="00E04B3C">
      <w:r>
        <w:t>25. Zastupitelstvo rozhoduje hlasováním.</w:t>
      </w:r>
      <w:r w:rsidR="005F298A">
        <w:t xml:space="preserve"> K </w:t>
      </w:r>
      <w:r>
        <w:t>platnému přijetí usnesení zastupitelstva, rozhodnutí nebo volbě je třeba souhlasu nadpoloviční většiny všech členů zastupitelstva, nestanoví-li</w:t>
      </w:r>
      <w:r w:rsidR="005F298A">
        <w:t xml:space="preserve"> v </w:t>
      </w:r>
      <w:r>
        <w:t>daném případě zvláštní právní předpis jinak. Před každým hlasováním předsedající vždy ověřuje aktuální usnášeníschopnost zastupitelstva. Zjištěný údaj se uvede</w:t>
      </w:r>
      <w:r w:rsidR="005F298A">
        <w:t xml:space="preserve"> v </w:t>
      </w:r>
      <w:r>
        <w:t>zápisu ze zasedání zastupitelstva.</w:t>
      </w:r>
    </w:p>
    <w:p w14:paraId="6B48ACFD" w14:textId="5C37C0E7" w:rsidR="00E04B3C" w:rsidRDefault="00E04B3C" w:rsidP="00E04B3C">
      <w:r>
        <w:t>26. Před zahájením hlasování předsedající seznámí zastupitelstvo</w:t>
      </w:r>
      <w:r w:rsidR="005F298A">
        <w:t xml:space="preserve"> s </w:t>
      </w:r>
      <w:r>
        <w:t>předmětem hlasování</w:t>
      </w:r>
      <w:r w:rsidR="005F298A">
        <w:t xml:space="preserve"> a </w:t>
      </w:r>
      <w:r>
        <w:t xml:space="preserve">přečte </w:t>
      </w:r>
      <w:ins w:id="105" w:author="Lubomír Kocman" w:date="2024-02-13T16:51:00Z">
        <w:r w:rsidR="009D330B">
          <w:t xml:space="preserve">nebo zobrazí </w:t>
        </w:r>
      </w:ins>
      <w:r>
        <w:t>doslovné znění navrhovaného usnesení.</w:t>
      </w:r>
    </w:p>
    <w:p w14:paraId="5E214A63" w14:textId="77777777" w:rsidR="00E04B3C" w:rsidRDefault="00E04B3C" w:rsidP="00E04B3C">
      <w:r>
        <w:t>27. Zastupitelstvo hlasuje zpravidla veřejně, nestanoví-li zákon jinak.</w:t>
      </w:r>
      <w:r w:rsidR="005F298A">
        <w:t xml:space="preserve"> O </w:t>
      </w:r>
      <w:r>
        <w:t>návrhu hlasovat tajně rozhoduje</w:t>
      </w:r>
      <w:r w:rsidR="005F298A">
        <w:t xml:space="preserve"> v </w:t>
      </w:r>
      <w:r>
        <w:t>každém jednotlivém případě zastupitelstvo bez rozpravy.</w:t>
      </w:r>
    </w:p>
    <w:p w14:paraId="3E2FA822" w14:textId="77777777" w:rsidR="00E04B3C" w:rsidRDefault="00E04B3C" w:rsidP="00E04B3C">
      <w:r>
        <w:t>28. Každý člen zastupitelstva hlasuje</w:t>
      </w:r>
      <w:r w:rsidR="005F298A">
        <w:t xml:space="preserve"> o </w:t>
      </w:r>
      <w:r>
        <w:t>předloženém návrhu osobně,</w:t>
      </w:r>
      <w:r w:rsidR="005F298A">
        <w:t xml:space="preserve"> v </w:t>
      </w:r>
      <w:r>
        <w:t>souladu se slibem zastupitele.</w:t>
      </w:r>
    </w:p>
    <w:p w14:paraId="4551F6F8" w14:textId="77777777" w:rsidR="00E04B3C" w:rsidRDefault="00E04B3C" w:rsidP="00E04B3C">
      <w:r>
        <w:t>29. Hlasování se provádí viditelným zvednutím ruky, popřípadě elektronickým zařízením.</w:t>
      </w:r>
    </w:p>
    <w:p w14:paraId="747C6108" w14:textId="77777777" w:rsidR="00E04B3C" w:rsidRDefault="00E04B3C" w:rsidP="00E04B3C">
      <w:r>
        <w:t>30.</w:t>
      </w:r>
      <w:r w:rsidR="005F298A">
        <w:t xml:space="preserve"> V </w:t>
      </w:r>
      <w:r>
        <w:t>průběhu hlasování může zastupitel hlasovat „PRO“ návrh, „PROTI“ návrhu, případně se „ZDRŽET“ hlasování či „NEHLASOVAT“. Veškeré údaje</w:t>
      </w:r>
      <w:r w:rsidR="005F298A">
        <w:t xml:space="preserve"> o </w:t>
      </w:r>
      <w:r>
        <w:t>všech hlasováních všech zastupitelů se zaznamenávají do zápisu ze zasedání zastupitelstva.</w:t>
      </w:r>
    </w:p>
    <w:p w14:paraId="62A3610C" w14:textId="02512711" w:rsidR="00E04B3C" w:rsidDel="009D330B" w:rsidRDefault="00E04B3C" w:rsidP="00E04B3C">
      <w:pPr>
        <w:rPr>
          <w:moveFrom w:id="106" w:author="Lubomír Kocman" w:date="2024-02-13T16:51:00Z"/>
        </w:rPr>
      </w:pPr>
      <w:moveFromRangeStart w:id="107" w:author="Lubomír Kocman" w:date="2024-02-13T16:51:00Z" w:name="move158735522"/>
      <w:moveFrom w:id="108" w:author="Lubomír Kocman" w:date="2024-02-13T16:51:00Z">
        <w:r w:rsidDel="009D330B">
          <w:lastRenderedPageBreak/>
          <w:t>31. Předkladatel návrhu usnesení je povinen dbát</w:t>
        </w:r>
        <w:r w:rsidR="005F298A" w:rsidDel="009D330B">
          <w:t xml:space="preserve"> o </w:t>
        </w:r>
        <w:r w:rsidDel="009D330B">
          <w:t>maximální stručnost, věcnost, určitost</w:t>
        </w:r>
        <w:r w:rsidR="005F298A" w:rsidDel="009D330B">
          <w:t xml:space="preserve"> a </w:t>
        </w:r>
        <w:r w:rsidDel="009D330B">
          <w:t>srozumitelnost předkládaného návrhu.</w:t>
        </w:r>
      </w:moveFrom>
    </w:p>
    <w:moveFromRangeEnd w:id="107"/>
    <w:p w14:paraId="30CEEDFD" w14:textId="116FEB7B" w:rsidR="00E04B3C" w:rsidRDefault="00E04B3C" w:rsidP="00E04B3C">
      <w:r>
        <w:t>3</w:t>
      </w:r>
      <w:del w:id="109" w:author="Lubomír Kocman" w:date="2024-02-13T16:54:00Z">
        <w:r w:rsidDel="009D330B">
          <w:delText>2</w:delText>
        </w:r>
      </w:del>
      <w:ins w:id="110" w:author="Lubomír Kocman" w:date="2024-02-13T16:54:00Z">
        <w:r w:rsidR="009D330B">
          <w:t>1</w:t>
        </w:r>
      </w:ins>
      <w:r>
        <w:t>.</w:t>
      </w:r>
      <w:r w:rsidR="005F298A">
        <w:t xml:space="preserve"> V </w:t>
      </w:r>
      <w:r>
        <w:t>případě, že je předložen návrh usnesení</w:t>
      </w:r>
      <w:r w:rsidR="005F298A">
        <w:t xml:space="preserve"> v </w:t>
      </w:r>
      <w:r>
        <w:t>několika variantách, hlasuje zastupitelstvo nejprve</w:t>
      </w:r>
      <w:r w:rsidR="005F298A">
        <w:t xml:space="preserve"> o </w:t>
      </w:r>
      <w:r>
        <w:t>variantě doporučené radou města či předkladatelem.</w:t>
      </w:r>
    </w:p>
    <w:p w14:paraId="0D8CDA94" w14:textId="5AD85EB3" w:rsidR="00E04B3C" w:rsidRDefault="00E04B3C" w:rsidP="00E04B3C">
      <w:r>
        <w:t>3</w:t>
      </w:r>
      <w:ins w:id="111" w:author="Lubomír Kocman" w:date="2024-02-13T16:54:00Z">
        <w:r w:rsidR="009D330B">
          <w:t>2</w:t>
        </w:r>
      </w:ins>
      <w:del w:id="112" w:author="Lubomír Kocman" w:date="2024-02-13T16:54:00Z">
        <w:r w:rsidDel="009D330B">
          <w:delText>3</w:delText>
        </w:r>
      </w:del>
      <w:r>
        <w:t>.</w:t>
      </w:r>
      <w:r w:rsidR="005F298A">
        <w:t xml:space="preserve"> V </w:t>
      </w:r>
      <w:r>
        <w:t>případě předložení doplňujících návrhů, pozměňujících návrhů či protinávrhů (dále jen „alternativní návrhy“) hlasuje zastupitelstvo nejprve</w:t>
      </w:r>
      <w:r w:rsidR="005F298A">
        <w:t xml:space="preserve"> o </w:t>
      </w:r>
      <w:r>
        <w:t>těchto alternativních návrzích. Bylo-li alternativních návrhů předloženo více, hlasuje</w:t>
      </w:r>
      <w:r w:rsidR="005F298A">
        <w:t xml:space="preserve"> o </w:t>
      </w:r>
      <w:r>
        <w:t>nich zastupitelstvo</w:t>
      </w:r>
      <w:r w:rsidR="005F298A">
        <w:t xml:space="preserve"> v </w:t>
      </w:r>
      <w:r>
        <w:t>opačném pořadí, než</w:t>
      </w:r>
      <w:r w:rsidR="005F298A">
        <w:t xml:space="preserve"> v </w:t>
      </w:r>
      <w:r>
        <w:t>jakém byly podány.</w:t>
      </w:r>
    </w:p>
    <w:p w14:paraId="6FAA272B" w14:textId="6AC752BB" w:rsidR="00E04B3C" w:rsidRDefault="00E04B3C" w:rsidP="00E04B3C">
      <w:r>
        <w:t>3</w:t>
      </w:r>
      <w:ins w:id="113" w:author="Lubomír Kocman" w:date="2024-02-13T16:54:00Z">
        <w:r w:rsidR="009D330B">
          <w:t>3</w:t>
        </w:r>
      </w:ins>
      <w:del w:id="114" w:author="Lubomír Kocman" w:date="2024-02-13T16:54:00Z">
        <w:r w:rsidDel="009D330B">
          <w:delText>4</w:delText>
        </w:r>
      </w:del>
      <w:r>
        <w:t>. Na program téhož zasedání zastupitelstva nelze opakovaně zařadit návrh, jenž</w:t>
      </w:r>
      <w:r w:rsidR="005F298A">
        <w:t xml:space="preserve"> v </w:t>
      </w:r>
      <w:r>
        <w:t>uplynulém průběhu dosavadního zasedání nezískal potřebnou většinu hlasů pro jeho schválení. To neplatí, bylo-li zastupitelstvem rozhodnuto</w:t>
      </w:r>
      <w:r w:rsidR="005F298A">
        <w:t xml:space="preserve"> o </w:t>
      </w:r>
      <w:r>
        <w:t>vyvolání dohodovacího řízení podle čl. 6 odst. 35 jednacího řádu.</w:t>
      </w:r>
    </w:p>
    <w:p w14:paraId="6DADA0CB" w14:textId="77563444" w:rsidR="00E04B3C" w:rsidRDefault="00E04B3C" w:rsidP="00E04B3C">
      <w:r>
        <w:t>3</w:t>
      </w:r>
      <w:del w:id="115" w:author="Lubomír Kocman" w:date="2024-02-13T16:54:00Z">
        <w:r w:rsidDel="009D330B">
          <w:delText>5</w:delText>
        </w:r>
      </w:del>
      <w:ins w:id="116" w:author="Lubomír Kocman" w:date="2024-02-13T16:54:00Z">
        <w:r w:rsidR="009D330B">
          <w:t>4</w:t>
        </w:r>
      </w:ins>
      <w:r>
        <w:t>. Jestliže předložený návrh usnesení nezískal při hlasování potřebnou většinu, může zastupitelstvo ihned po ukončení tohoto hlasování na návrh člena zastupitelstva rozhodnout</w:t>
      </w:r>
      <w:r w:rsidR="005F298A">
        <w:t xml:space="preserve"> o </w:t>
      </w:r>
      <w:r>
        <w:t>vyvolání dohodovacího řízení.</w:t>
      </w:r>
      <w:r w:rsidR="005F298A">
        <w:t xml:space="preserve"> V </w:t>
      </w:r>
      <w:r>
        <w:t>případě schválení návrhu na vyvolání dohodovacího řízení vyzve předsedající všechny politické subjekty zúčastněné</w:t>
      </w:r>
      <w:r w:rsidR="005F298A">
        <w:t xml:space="preserve"> v </w:t>
      </w:r>
      <w:r>
        <w:t>zastupitelstvu, aby pro účely dohodovacího řízení jmenovaly každý po jednom svém zástupci. Nestraníci, respektive nezařazení zastupitelé ze svého středu určí pro účely dohodovacího řízení jednoho zástupce. Předsedající následně přeruší zasedání zastupitelstva na dobu nezbytně nutnou pro dosažení eventuální dohody mezi určenými zástupci. Dohodovací řízení je neveřejné</w:t>
      </w:r>
      <w:r w:rsidR="005F298A">
        <w:t xml:space="preserve"> a </w:t>
      </w:r>
      <w:r>
        <w:t>řídí jej předsedající. Dojde-li</w:t>
      </w:r>
      <w:r w:rsidR="005F298A">
        <w:t xml:space="preserve"> k </w:t>
      </w:r>
      <w:r>
        <w:t>dohodě nasvědčující tomu, že původní či upravený návrh usnesení získá potřebnou většinu hlasů, obnoví předsedající přerušené zasedání zastupitelstva</w:t>
      </w:r>
      <w:r w:rsidR="005F298A">
        <w:t xml:space="preserve"> a </w:t>
      </w:r>
      <w:r>
        <w:t>vyzve ty zástupce zúčastněné na dohodovacím řízení, kteří</w:t>
      </w:r>
      <w:r w:rsidR="005F298A">
        <w:t xml:space="preserve"> o </w:t>
      </w:r>
      <w:r>
        <w:t>to projeví zájem, aby zastupitelstvu přednesli svá stanoviska</w:t>
      </w:r>
      <w:r w:rsidR="005F298A">
        <w:t xml:space="preserve"> k </w:t>
      </w:r>
      <w:r>
        <w:t>projednávané věci. Každý zástupce zúčastněný na dohodovacím řízení smí vystoupit se svým stanoviskem</w:t>
      </w:r>
      <w:r w:rsidR="005F298A">
        <w:t xml:space="preserve"> k </w:t>
      </w:r>
      <w:r>
        <w:t>projednávané věci pouze jednou</w:t>
      </w:r>
      <w:r w:rsidR="005F298A">
        <w:t xml:space="preserve"> a </w:t>
      </w:r>
      <w:r>
        <w:t>jeho vystoupení je omezeno časovým limitem 3 minut. Po skončení projevu posledního ze zástupců, jenž projevil</w:t>
      </w:r>
      <w:r w:rsidR="005F298A">
        <w:t xml:space="preserve"> o </w:t>
      </w:r>
      <w:r>
        <w:t>vystoupení zájem, vyhlásí předsedající rozpravu</w:t>
      </w:r>
      <w:r w:rsidR="005F298A">
        <w:t xml:space="preserve"> k </w:t>
      </w:r>
      <w:r>
        <w:t>předloženému návrhu. Po ukončení rozpravy dá předsedající</w:t>
      </w:r>
      <w:r w:rsidR="005F298A">
        <w:t xml:space="preserve"> o </w:t>
      </w:r>
      <w:r>
        <w:t>výsl</w:t>
      </w:r>
      <w:r w:rsidR="008A2CC8">
        <w:t>edném návrhu usnesení hlasovat.</w:t>
      </w:r>
    </w:p>
    <w:p w14:paraId="38FE7578" w14:textId="77777777" w:rsidR="00E04B3C" w:rsidRDefault="00E04B3C" w:rsidP="00E04B3C">
      <w:r>
        <w:t>Nezíská-li předložený návrh potřebnou většinu hlasů, oznámí předsedající, že návrh nebyl přijat.</w:t>
      </w:r>
    </w:p>
    <w:p w14:paraId="14ED61D3" w14:textId="2660828F" w:rsidR="00E04B3C" w:rsidRDefault="00E04B3C" w:rsidP="00E04B3C">
      <w:del w:id="117" w:author="Lubomír Kocman" w:date="2024-02-13T16:54:00Z">
        <w:r w:rsidDel="009D330B">
          <w:delText>36</w:delText>
        </w:r>
      </w:del>
      <w:ins w:id="118" w:author="Lubomír Kocman" w:date="2024-02-13T16:54:00Z">
        <w:r w:rsidR="009D330B">
          <w:t>35</w:t>
        </w:r>
      </w:ins>
      <w:r>
        <w:t>. Nenaplní-li dohodovací řízení svůj účel</w:t>
      </w:r>
      <w:r w:rsidR="005F298A">
        <w:t xml:space="preserve"> v </w:t>
      </w:r>
      <w:r>
        <w:t>časovém limitu 60 minut, obnoví předsedající přerušené zasedání zastupitelstva</w:t>
      </w:r>
      <w:r w:rsidR="005F298A">
        <w:t xml:space="preserve"> a </w:t>
      </w:r>
      <w:r>
        <w:t>dá</w:t>
      </w:r>
      <w:r w:rsidR="005F298A">
        <w:t xml:space="preserve"> v </w:t>
      </w:r>
      <w:r>
        <w:t>něm pokračovat dle schváleného programu.</w:t>
      </w:r>
    </w:p>
    <w:p w14:paraId="71CE9E56" w14:textId="11AEAD70" w:rsidR="00E04B3C" w:rsidRDefault="00E04B3C" w:rsidP="00E04B3C">
      <w:del w:id="119" w:author="Lubomír Kocman" w:date="2024-02-13T16:54:00Z">
        <w:r w:rsidDel="009D330B">
          <w:delText>37</w:delText>
        </w:r>
      </w:del>
      <w:ins w:id="120" w:author="Lubomír Kocman" w:date="2024-02-13T16:54:00Z">
        <w:r w:rsidR="009D330B">
          <w:t>36</w:t>
        </w:r>
      </w:ins>
      <w:r>
        <w:t>. Dohodovací řízení lze na témže zasedání zastupitelstva</w:t>
      </w:r>
      <w:r w:rsidR="005F298A">
        <w:t xml:space="preserve"> u </w:t>
      </w:r>
      <w:r>
        <w:t>téhož programového bodu vyvolat pouze jednou.</w:t>
      </w:r>
    </w:p>
    <w:p w14:paraId="1E9D3C69" w14:textId="5BB9F7CB" w:rsidR="00E04B3C" w:rsidRDefault="00E04B3C" w:rsidP="00E04B3C">
      <w:del w:id="121" w:author="Lubomír Kocman" w:date="2024-02-13T16:54:00Z">
        <w:r w:rsidDel="009D330B">
          <w:delText>38</w:delText>
        </w:r>
      </w:del>
      <w:ins w:id="122" w:author="Lubomír Kocman" w:date="2024-02-13T16:54:00Z">
        <w:r w:rsidR="009D330B">
          <w:t>37</w:t>
        </w:r>
      </w:ins>
      <w:r>
        <w:t>. Nastanou-li během zasedání zastupitelstva</w:t>
      </w:r>
      <w:r w:rsidR="005F298A">
        <w:t xml:space="preserve"> v </w:t>
      </w:r>
      <w:r>
        <w:t>projednávané věci podstatné okolnosti, jež neumožňují zastupitelstvu zodpovědně rozhodnout</w:t>
      </w:r>
      <w:r w:rsidR="005F298A">
        <w:t xml:space="preserve"> o </w:t>
      </w:r>
      <w:r>
        <w:t>předloženém návrhu usnesení, rozhodne zastupitelstvo</w:t>
      </w:r>
      <w:r w:rsidR="005F298A">
        <w:t xml:space="preserve"> o </w:t>
      </w:r>
      <w:r>
        <w:t xml:space="preserve">přesunutí takového bodu programu na pořad jednání nejbližšího </w:t>
      </w:r>
      <w:r>
        <w:lastRenderedPageBreak/>
        <w:t>dalšího zasedání zastupitelstva. Návrh usnesení</w:t>
      </w:r>
      <w:r w:rsidR="005F298A">
        <w:t xml:space="preserve"> o </w:t>
      </w:r>
      <w:r>
        <w:t>tomto postupu předkládá zastupitelstvu předsedající, popř. jiný člen zastupitelstva.</w:t>
      </w:r>
    </w:p>
    <w:p w14:paraId="112342AB" w14:textId="0212A026" w:rsidR="00E04B3C" w:rsidRDefault="00E04B3C" w:rsidP="00E04B3C">
      <w:del w:id="123" w:author="Lubomír Kocman" w:date="2024-02-13T16:54:00Z">
        <w:r w:rsidDel="009D330B">
          <w:delText>39</w:delText>
        </w:r>
      </w:del>
      <w:ins w:id="124" w:author="Lubomír Kocman" w:date="2024-02-13T16:54:00Z">
        <w:r w:rsidR="009D330B">
          <w:t>38</w:t>
        </w:r>
      </w:ins>
      <w:r>
        <w:t>. Byl-li kterýkoliv návrh usnesení schválen potřebným počtem hlasů, uvede se do zápisu ze zasedání zastupitelstva mimo doslovného znění usnesení, jeho číselného označení</w:t>
      </w:r>
      <w:r w:rsidR="005F298A">
        <w:t xml:space="preserve"> a </w:t>
      </w:r>
      <w:r>
        <w:t>údajů</w:t>
      </w:r>
      <w:r w:rsidR="005F298A">
        <w:t xml:space="preserve"> o </w:t>
      </w:r>
      <w:r>
        <w:t>hlasování rovněž sousloví „návrh usnesení byl přijat“.</w:t>
      </w:r>
    </w:p>
    <w:p w14:paraId="10C14848" w14:textId="6128D8B5" w:rsidR="00E04B3C" w:rsidRDefault="00E04B3C" w:rsidP="00E04B3C">
      <w:del w:id="125" w:author="Lubomír Kocman" w:date="2024-02-13T16:54:00Z">
        <w:r w:rsidDel="009D330B">
          <w:delText>40</w:delText>
        </w:r>
      </w:del>
      <w:ins w:id="126" w:author="Lubomír Kocman" w:date="2024-02-13T16:54:00Z">
        <w:r w:rsidR="009D330B">
          <w:t>39</w:t>
        </w:r>
      </w:ins>
      <w:r>
        <w:t>. Nebyl-li kterýkoliv návrh usnesení schválen potřebným počtem hlasů, uvede se do zápisu ze zasedání zastupitelstva mimo doslovného znění návrhu usnesení</w:t>
      </w:r>
      <w:r w:rsidR="005F298A">
        <w:t xml:space="preserve"> a </w:t>
      </w:r>
      <w:r>
        <w:t>údajů</w:t>
      </w:r>
      <w:r w:rsidR="005F298A">
        <w:t xml:space="preserve"> o </w:t>
      </w:r>
      <w:r>
        <w:t>hlasování rovněž sousloví „návrh usnesení nebyl přijat“.</w:t>
      </w:r>
    </w:p>
    <w:p w14:paraId="61FEA16F" w14:textId="77777777" w:rsidR="00E04B3C" w:rsidRDefault="00E04B3C" w:rsidP="008A2CC8">
      <w:pPr>
        <w:pStyle w:val="Nadpis1"/>
      </w:pPr>
      <w:bookmarkStart w:id="127" w:name="_Toc57021950"/>
      <w:r>
        <w:t>Čl. 7</w:t>
      </w:r>
      <w:r w:rsidR="008A2CC8">
        <w:t xml:space="preserve"> - </w:t>
      </w:r>
      <w:r>
        <w:t>Nerušený průběh zasedání, pořádková opatření</w:t>
      </w:r>
      <w:bookmarkEnd w:id="127"/>
    </w:p>
    <w:p w14:paraId="008410C5" w14:textId="77777777" w:rsidR="00E04B3C" w:rsidRDefault="00E04B3C" w:rsidP="00E04B3C">
      <w:r>
        <w:t>1. Nikdo nesmí rušit průběh zasedání zastupitelstva. Osoby, které svým jednáním hrubě narušují řádný průběh zasedání zastupitelstva</w:t>
      </w:r>
      <w:r w:rsidR="005F298A">
        <w:t xml:space="preserve"> a </w:t>
      </w:r>
      <w:r>
        <w:t>které nereagují na výzvu předsedajícího</w:t>
      </w:r>
      <w:r w:rsidR="005F298A">
        <w:t xml:space="preserve"> k </w:t>
      </w:r>
      <w:r>
        <w:t>nápravě, může předsedající vykázat ze zasedací místnosti.</w:t>
      </w:r>
    </w:p>
    <w:p w14:paraId="65840931" w14:textId="77777777" w:rsidR="00E04B3C" w:rsidRDefault="00E04B3C" w:rsidP="00E04B3C">
      <w:r>
        <w:t>2.</w:t>
      </w:r>
      <w:r w:rsidR="005F298A">
        <w:t xml:space="preserve"> V </w:t>
      </w:r>
      <w:r>
        <w:t>průběhu zasedání zastupitelstva uděluje</w:t>
      </w:r>
      <w:r w:rsidR="005F298A">
        <w:t xml:space="preserve"> a </w:t>
      </w:r>
      <w:r>
        <w:t>odnímá slovo všem vystupujícím předsedající. Předsedající odnímá slovo vystupujícím zejména, ujímají-li se slova svévolně, odchylují-li se zcela od tématu, překračují-li vymezený čas pro svá vystoupení, porušují-li obsahem svých vystoupení právní řád ČR či jednací řád, popřípadě, má-li obsah jejich vystoupení vulgární charakter.</w:t>
      </w:r>
    </w:p>
    <w:p w14:paraId="15617C6A" w14:textId="77777777" w:rsidR="00E04B3C" w:rsidRDefault="00E04B3C" w:rsidP="008A2CC8">
      <w:pPr>
        <w:pStyle w:val="Nadpis1"/>
      </w:pPr>
      <w:bookmarkStart w:id="128" w:name="_Toc57021951"/>
      <w:r>
        <w:t>Čl. 8</w:t>
      </w:r>
      <w:r w:rsidR="008A2CC8">
        <w:t xml:space="preserve"> - </w:t>
      </w:r>
      <w:r>
        <w:t>Ukončení zasedání zastupitelstva</w:t>
      </w:r>
      <w:bookmarkEnd w:id="128"/>
    </w:p>
    <w:p w14:paraId="57EEA4C1" w14:textId="77777777" w:rsidR="00E04B3C" w:rsidRDefault="00E04B3C" w:rsidP="00E04B3C">
      <w:r>
        <w:t>1. Byl-li pořad jednání probíhajícího zasedání zastupitelstva zcela vyčerpán</w:t>
      </w:r>
      <w:r w:rsidR="005F298A">
        <w:t xml:space="preserve"> a </w:t>
      </w:r>
      <w:r>
        <w:t>nikdo se již nehlásí</w:t>
      </w:r>
      <w:r w:rsidR="005F298A">
        <w:t xml:space="preserve"> o </w:t>
      </w:r>
      <w:r>
        <w:t>slovo, prohlásí předsedající zasedání zastupitelstva za ukončené.</w:t>
      </w:r>
    </w:p>
    <w:p w14:paraId="79336D6E" w14:textId="77777777" w:rsidR="00E04B3C" w:rsidRDefault="00E04B3C" w:rsidP="00E04B3C">
      <w:r>
        <w:t>2. Předsedající rovněž ukončí zasedání zastupitelstva, není-li</w:t>
      </w:r>
      <w:r w:rsidR="005F298A">
        <w:t xml:space="preserve"> v </w:t>
      </w:r>
      <w:r>
        <w:t>době jeho zahájení či</w:t>
      </w:r>
      <w:r w:rsidR="005F298A">
        <w:t xml:space="preserve"> v </w:t>
      </w:r>
      <w:r>
        <w:t>jeho průběhu přítomna nadpoloviční většina všech členů zastupitelstva. Do 15 dnů poté se koná jeho náhradní zasedání.</w:t>
      </w:r>
    </w:p>
    <w:p w14:paraId="44FA15B0" w14:textId="77777777" w:rsidR="00E04B3C" w:rsidRDefault="00E04B3C" w:rsidP="008A2CC8">
      <w:pPr>
        <w:pStyle w:val="Nadpis1"/>
      </w:pPr>
      <w:bookmarkStart w:id="129" w:name="_Toc57021952"/>
      <w:r>
        <w:t>Čl. 9</w:t>
      </w:r>
      <w:r w:rsidR="008A2CC8">
        <w:t xml:space="preserve"> - </w:t>
      </w:r>
      <w:r>
        <w:t>Výbory</w:t>
      </w:r>
      <w:bookmarkEnd w:id="129"/>
    </w:p>
    <w:p w14:paraId="491EDD2D" w14:textId="77777777" w:rsidR="00E04B3C" w:rsidRDefault="00E04B3C" w:rsidP="00E04B3C">
      <w:r>
        <w:t>1. Zastupitelstvo zřizuje výbory jako své iniciativní</w:t>
      </w:r>
      <w:r w:rsidR="005F298A">
        <w:t xml:space="preserve"> a </w:t>
      </w:r>
      <w:r>
        <w:t>kontrolní orgány. Svá stanoviska</w:t>
      </w:r>
      <w:r w:rsidR="005F298A">
        <w:t xml:space="preserve"> a </w:t>
      </w:r>
      <w:r>
        <w:t>návrhy předkládají výbory zastupitelstvu.</w:t>
      </w:r>
    </w:p>
    <w:p w14:paraId="4017D1D4" w14:textId="5D429909" w:rsidR="00E04B3C" w:rsidRDefault="00E04B3C" w:rsidP="00E04B3C">
      <w:r>
        <w:t>2. Výbor plní úkoly</w:t>
      </w:r>
      <w:ins w:id="130" w:author="Lubomír Kocman" w:date="2024-02-19T10:18:00Z">
        <w:r w:rsidR="00C93C5E">
          <w:t xml:space="preserve"> dle zákona o obcích</w:t>
        </w:r>
      </w:ins>
      <w:r>
        <w:t>,</w:t>
      </w:r>
      <w:ins w:id="131" w:author="Lubomír Kocman" w:date="2024-02-19T10:18:00Z">
        <w:r w:rsidR="00C93C5E">
          <w:t xml:space="preserve"> a úkoly,</w:t>
        </w:r>
      </w:ins>
      <w:r>
        <w:t xml:space="preserve"> kterými jej pověří zastupitelstvo. Ze své činnosti odpovídá výbor zastupitelstvu.</w:t>
      </w:r>
    </w:p>
    <w:p w14:paraId="6CD97A9E" w14:textId="77777777" w:rsidR="00E04B3C" w:rsidRDefault="00E04B3C" w:rsidP="00E04B3C">
      <w:r>
        <w:t>3. Předsedou výboru je vždy člen zastupitelstva; to neplatí, jde-li</w:t>
      </w:r>
      <w:r w:rsidR="005F298A">
        <w:t xml:space="preserve"> o </w:t>
      </w:r>
      <w:r>
        <w:t>předsedu osadního výboru.</w:t>
      </w:r>
    </w:p>
    <w:p w14:paraId="6E41FFF9" w14:textId="77777777" w:rsidR="00E04B3C" w:rsidRDefault="00E04B3C" w:rsidP="00E04B3C">
      <w:r>
        <w:t>4. Počet členů výboru je vždy lichý. Výbor se schází dle potřeby. Usnesení výboru se vyhotovuje písemně</w:t>
      </w:r>
      <w:r w:rsidR="005F298A">
        <w:t xml:space="preserve"> a </w:t>
      </w:r>
      <w:r>
        <w:t>podepisuje jej předseda výboru.</w:t>
      </w:r>
    </w:p>
    <w:p w14:paraId="7505E7F8" w14:textId="77777777" w:rsidR="00E04B3C" w:rsidRDefault="00E04B3C" w:rsidP="00E04B3C">
      <w:r>
        <w:t>5. Usnesení výboru je platné, jestliže</w:t>
      </w:r>
      <w:r w:rsidR="005F298A">
        <w:t xml:space="preserve"> s </w:t>
      </w:r>
      <w:r>
        <w:t>ním vyslovila souhlas nadpoloviční většina všech členů výboru.</w:t>
      </w:r>
    </w:p>
    <w:p w14:paraId="7EA10050" w14:textId="77777777" w:rsidR="00E04B3C" w:rsidRDefault="00E04B3C" w:rsidP="00E04B3C">
      <w:r>
        <w:t>6.</w:t>
      </w:r>
      <w:r w:rsidR="005F298A">
        <w:t xml:space="preserve"> V </w:t>
      </w:r>
      <w:r>
        <w:t>souladu</w:t>
      </w:r>
      <w:r w:rsidR="005F298A">
        <w:t xml:space="preserve"> s </w:t>
      </w:r>
      <w:r>
        <w:t>§ 117, odst. 2 zákona</w:t>
      </w:r>
      <w:r w:rsidR="005F298A">
        <w:t xml:space="preserve"> o </w:t>
      </w:r>
      <w:r>
        <w:t>obcích zřizuje zastupitelstvo povinně finanční</w:t>
      </w:r>
      <w:r w:rsidR="005F298A">
        <w:t xml:space="preserve"> a </w:t>
      </w:r>
      <w:r>
        <w:t>kontrolní výbor.</w:t>
      </w:r>
    </w:p>
    <w:p w14:paraId="0195FA92" w14:textId="77777777" w:rsidR="00E04B3C" w:rsidRDefault="00E04B3C" w:rsidP="00E04B3C">
      <w:r>
        <w:lastRenderedPageBreak/>
        <w:t>7. Finanční</w:t>
      </w:r>
      <w:r w:rsidR="005F298A">
        <w:t xml:space="preserve"> a </w:t>
      </w:r>
      <w:r>
        <w:t>kontrolní výbory jsou nejméně tříčlenné. Jejich členy nemohou být starosta, místostarosta, tajemník městského úřadu ani osoby zabezpečující rozpočtové</w:t>
      </w:r>
      <w:r w:rsidR="005F298A">
        <w:t xml:space="preserve"> a </w:t>
      </w:r>
      <w:r>
        <w:t>účetní práce na městském úřadu.</w:t>
      </w:r>
    </w:p>
    <w:p w14:paraId="71BA701A" w14:textId="77777777" w:rsidR="00E04B3C" w:rsidRDefault="00E04B3C" w:rsidP="00E04B3C">
      <w:r>
        <w:t>8. Finanční výbor provádí kontrolu hospodaření</w:t>
      </w:r>
      <w:r w:rsidR="005F298A">
        <w:t xml:space="preserve"> s </w:t>
      </w:r>
      <w:r>
        <w:t>majetkem</w:t>
      </w:r>
      <w:r w:rsidR="005F298A">
        <w:t xml:space="preserve"> a </w:t>
      </w:r>
      <w:r>
        <w:t>finančními prostředky města</w:t>
      </w:r>
      <w:r w:rsidR="005F298A">
        <w:t xml:space="preserve"> a </w:t>
      </w:r>
      <w:r>
        <w:t>plní úkoly, jimiž jej pověřilo zastupitelstvo.</w:t>
      </w:r>
    </w:p>
    <w:p w14:paraId="186B9713" w14:textId="77777777" w:rsidR="00E04B3C" w:rsidRDefault="00E04B3C" w:rsidP="00E04B3C">
      <w:r>
        <w:t>9. Kontrolní výbor kontroluje plnění usnesení zastupitelstva</w:t>
      </w:r>
      <w:r w:rsidR="005F298A">
        <w:t xml:space="preserve"> a </w:t>
      </w:r>
      <w:r>
        <w:t>rady města, kontroluje dodržování právních předpisů ostatními výbory</w:t>
      </w:r>
      <w:r w:rsidR="005F298A">
        <w:t xml:space="preserve"> a </w:t>
      </w:r>
      <w:r>
        <w:t>městským úřadem na úseku samostatné působnosti</w:t>
      </w:r>
      <w:r w:rsidR="005F298A">
        <w:t xml:space="preserve"> a </w:t>
      </w:r>
      <w:r>
        <w:t>plní další kontrolní úkoly, jimiž jej pověřilo zastupitelstvo.</w:t>
      </w:r>
    </w:p>
    <w:p w14:paraId="728F7C0E" w14:textId="77777777" w:rsidR="00E04B3C" w:rsidRDefault="00E04B3C" w:rsidP="00E04B3C">
      <w:r>
        <w:t>10.</w:t>
      </w:r>
      <w:r w:rsidR="005F298A">
        <w:t xml:space="preserve"> O </w:t>
      </w:r>
      <w:r>
        <w:t>provedené kontrole výbor vyhotovuje zápis,</w:t>
      </w:r>
      <w:r w:rsidR="005F298A">
        <w:t xml:space="preserve"> v </w:t>
      </w:r>
      <w:r>
        <w:t>němž uvede zejména předmět kontroly, zjištěné nedostatky</w:t>
      </w:r>
      <w:r w:rsidR="005F298A">
        <w:t xml:space="preserve"> a </w:t>
      </w:r>
      <w:r>
        <w:t>návrhy opatření směřující</w:t>
      </w:r>
      <w:r w:rsidR="005F298A">
        <w:t xml:space="preserve"> k </w:t>
      </w:r>
      <w:r>
        <w:t>jejich odstranění. Zápis podepisuje kontrolu provádějící člen výboru</w:t>
      </w:r>
      <w:r w:rsidR="005F298A">
        <w:t xml:space="preserve"> a </w:t>
      </w:r>
      <w:r>
        <w:t>osoba, jejíž činnosti se kontrola týká.</w:t>
      </w:r>
    </w:p>
    <w:p w14:paraId="05972238" w14:textId="78DA2724" w:rsidR="00E04B3C" w:rsidRDefault="00E04B3C" w:rsidP="00E04B3C">
      <w:r>
        <w:t>11. Výbor předkládá kontrolní zápis zastupitelstvu</w:t>
      </w:r>
      <w:ins w:id="132" w:author="Lubomír Kocman" w:date="2024-02-19T10:20:00Z">
        <w:r w:rsidR="00C93C5E">
          <w:t xml:space="preserve"> způsobem uvedeným v </w:t>
        </w:r>
      </w:ins>
      <w:ins w:id="133" w:author="Lubomír Kocman" w:date="2024-02-19T10:21:00Z">
        <w:r w:rsidR="00C93C5E">
          <w:t>Č</w:t>
        </w:r>
      </w:ins>
      <w:ins w:id="134" w:author="Lubomír Kocman" w:date="2024-02-19T10:20:00Z">
        <w:r w:rsidR="00C93C5E">
          <w:t>lánku 4</w:t>
        </w:r>
      </w:ins>
      <w:r>
        <w:t>.</w:t>
      </w:r>
      <w:r w:rsidR="005F298A">
        <w:t xml:space="preserve"> </w:t>
      </w:r>
      <w:ins w:id="135" w:author="Lubomír Kocman" w:date="2024-02-19T10:21:00Z">
        <w:r w:rsidR="00C93C5E">
          <w:t xml:space="preserve">Výbor </w:t>
        </w:r>
      </w:ins>
      <w:del w:id="136" w:author="Lubomír Kocman" w:date="2024-02-19T10:21:00Z">
        <w:r w:rsidR="005F298A" w:rsidDel="00C93C5E">
          <w:delText>K</w:delText>
        </w:r>
      </w:del>
      <w:ins w:id="137" w:author="Lubomír Kocman" w:date="2024-02-19T10:21:00Z">
        <w:r w:rsidR="00C93C5E">
          <w:t>k</w:t>
        </w:r>
      </w:ins>
      <w:r w:rsidR="005F298A">
        <w:t> </w:t>
      </w:r>
      <w:r>
        <w:t>zápisu připojí vyjádření orgánu, popřípadě osob, jejichž činnosti se kontrola týká.</w:t>
      </w:r>
    </w:p>
    <w:p w14:paraId="12087F03" w14:textId="77777777" w:rsidR="00E04B3C" w:rsidRDefault="00E04B3C" w:rsidP="008A2CC8">
      <w:pPr>
        <w:pStyle w:val="Nadpis1"/>
      </w:pPr>
      <w:bookmarkStart w:id="138" w:name="_Toc57021953"/>
      <w:r>
        <w:t>Čl. 10</w:t>
      </w:r>
      <w:r w:rsidR="008A2CC8">
        <w:t xml:space="preserve"> - </w:t>
      </w:r>
      <w:r>
        <w:t>Zápis ze zasedání zastupitelstva</w:t>
      </w:r>
      <w:bookmarkEnd w:id="138"/>
    </w:p>
    <w:p w14:paraId="6AFD4032" w14:textId="77777777" w:rsidR="00E04B3C" w:rsidRDefault="00E04B3C" w:rsidP="00E04B3C">
      <w:r>
        <w:t>1.</w:t>
      </w:r>
      <w:r w:rsidR="005F298A">
        <w:t xml:space="preserve"> O </w:t>
      </w:r>
      <w:r>
        <w:t>průběhu zasedání zastupitelstva se pořizuje zápis, který podepisuje starosta nebo místostarosta</w:t>
      </w:r>
      <w:r w:rsidR="005F298A">
        <w:t xml:space="preserve"> a </w:t>
      </w:r>
      <w:r>
        <w:t>určení ověřovatelé.</w:t>
      </w:r>
    </w:p>
    <w:p w14:paraId="1094C184" w14:textId="77777777" w:rsidR="00E04B3C" w:rsidRDefault="00E04B3C" w:rsidP="00E04B3C">
      <w:r>
        <w:t>2. Zápis dokumentuje zejména průběh zasedání zastupitelstva</w:t>
      </w:r>
      <w:r w:rsidR="005F298A">
        <w:t xml:space="preserve"> a </w:t>
      </w:r>
      <w:r>
        <w:t>obsah přijatých usnesení.</w:t>
      </w:r>
    </w:p>
    <w:p w14:paraId="35D0A877" w14:textId="77777777" w:rsidR="00E04B3C" w:rsidRDefault="00E04B3C" w:rsidP="00E04B3C">
      <w:r>
        <w:t>3. Do zápisu ze zasedání zastupitelstva se vždy uvede:</w:t>
      </w:r>
    </w:p>
    <w:p w14:paraId="20DBA9F6" w14:textId="77777777" w:rsidR="00E04B3C" w:rsidRDefault="00E04B3C">
      <w:pPr>
        <w:ind w:left="708"/>
        <w:pPrChange w:id="139" w:author="Lubomír Kocman" w:date="2024-02-19T10:21:00Z">
          <w:pPr/>
        </w:pPrChange>
      </w:pPr>
      <w:r>
        <w:t>a) datum</w:t>
      </w:r>
      <w:r w:rsidR="005F298A">
        <w:t xml:space="preserve"> a </w:t>
      </w:r>
      <w:r>
        <w:t>místo zasedání</w:t>
      </w:r>
    </w:p>
    <w:p w14:paraId="2613F5D8" w14:textId="77777777" w:rsidR="00E04B3C" w:rsidRDefault="00E04B3C">
      <w:pPr>
        <w:ind w:left="708"/>
        <w:pPrChange w:id="140" w:author="Lubomír Kocman" w:date="2024-02-19T10:21:00Z">
          <w:pPr/>
        </w:pPrChange>
      </w:pPr>
      <w:r>
        <w:t>b) přesný čas zahájení</w:t>
      </w:r>
      <w:r w:rsidR="005F298A">
        <w:t xml:space="preserve"> a </w:t>
      </w:r>
      <w:r>
        <w:t>přesný čas ukončení zasedání</w:t>
      </w:r>
    </w:p>
    <w:p w14:paraId="66CB3123" w14:textId="77777777" w:rsidR="00E04B3C" w:rsidRDefault="00E04B3C">
      <w:pPr>
        <w:ind w:left="708"/>
        <w:pPrChange w:id="141" w:author="Lubomír Kocman" w:date="2024-02-19T10:21:00Z">
          <w:pPr/>
        </w:pPrChange>
      </w:pPr>
      <w:r>
        <w:t>c) totožnost předsedajícího</w:t>
      </w:r>
    </w:p>
    <w:p w14:paraId="1C290B78" w14:textId="77777777" w:rsidR="00E04B3C" w:rsidRDefault="00E04B3C">
      <w:pPr>
        <w:ind w:left="708"/>
        <w:pPrChange w:id="142" w:author="Lubomír Kocman" w:date="2024-02-19T10:21:00Z">
          <w:pPr/>
        </w:pPrChange>
      </w:pPr>
      <w:r>
        <w:t>d) totožnost zapisovatele</w:t>
      </w:r>
    </w:p>
    <w:p w14:paraId="6DA9C8D1" w14:textId="77777777" w:rsidR="00E04B3C" w:rsidRDefault="00E04B3C">
      <w:pPr>
        <w:ind w:left="708"/>
        <w:pPrChange w:id="143" w:author="Lubomír Kocman" w:date="2024-02-19T10:21:00Z">
          <w:pPr/>
        </w:pPrChange>
      </w:pPr>
      <w:r>
        <w:t>e) totožnost ověřovatelů zápisu</w:t>
      </w:r>
    </w:p>
    <w:p w14:paraId="2589EC0B" w14:textId="77777777" w:rsidR="00E04B3C" w:rsidRDefault="00E04B3C">
      <w:pPr>
        <w:ind w:left="708"/>
        <w:pPrChange w:id="144" w:author="Lubomír Kocman" w:date="2024-02-19T10:21:00Z">
          <w:pPr/>
        </w:pPrChange>
      </w:pPr>
      <w:r>
        <w:t>f) počet přítomných členů zastupitelstva (včetně všech změn během zasedání)</w:t>
      </w:r>
    </w:p>
    <w:p w14:paraId="37312E0D" w14:textId="77777777" w:rsidR="00E04B3C" w:rsidRDefault="00E04B3C">
      <w:pPr>
        <w:ind w:left="708"/>
        <w:pPrChange w:id="145" w:author="Lubomír Kocman" w:date="2024-02-19T10:21:00Z">
          <w:pPr/>
        </w:pPrChange>
      </w:pPr>
      <w:r>
        <w:t>g) totožnost omluvených</w:t>
      </w:r>
      <w:r w:rsidR="005F298A">
        <w:t xml:space="preserve"> a </w:t>
      </w:r>
      <w:r>
        <w:t>neomluvených členů zastupitelstva</w:t>
      </w:r>
    </w:p>
    <w:p w14:paraId="74C06A35" w14:textId="77777777" w:rsidR="00E04B3C" w:rsidRDefault="00E04B3C">
      <w:pPr>
        <w:ind w:left="708"/>
        <w:pPrChange w:id="146" w:author="Lubomír Kocman" w:date="2024-02-19T10:21:00Z">
          <w:pPr/>
        </w:pPrChange>
      </w:pPr>
      <w:r>
        <w:t>h) schválený program jednání zastupitelstva</w:t>
      </w:r>
    </w:p>
    <w:p w14:paraId="14B76A05" w14:textId="77777777" w:rsidR="00E04B3C" w:rsidRDefault="00E04B3C">
      <w:pPr>
        <w:ind w:left="708"/>
        <w:pPrChange w:id="147" w:author="Lubomír Kocman" w:date="2024-02-19T10:21:00Z">
          <w:pPr/>
        </w:pPrChange>
      </w:pPr>
      <w:r>
        <w:t>i) stručný průběh rozpravy včetně kompletního seznamu vystupujících řečníků</w:t>
      </w:r>
    </w:p>
    <w:p w14:paraId="5B6AF18B" w14:textId="77777777" w:rsidR="00E04B3C" w:rsidRDefault="00E04B3C">
      <w:pPr>
        <w:ind w:left="708"/>
        <w:pPrChange w:id="148" w:author="Lubomír Kocman" w:date="2024-02-19T10:21:00Z">
          <w:pPr/>
        </w:pPrChange>
      </w:pPr>
      <w:r>
        <w:t>j) kompletní výčet podaných návrhů na usnesení</w:t>
      </w:r>
    </w:p>
    <w:p w14:paraId="30C15663" w14:textId="77777777" w:rsidR="00E04B3C" w:rsidRDefault="00E04B3C">
      <w:pPr>
        <w:ind w:left="708"/>
        <w:pPrChange w:id="149" w:author="Lubomír Kocman" w:date="2024-02-19T10:21:00Z">
          <w:pPr/>
        </w:pPrChange>
      </w:pPr>
      <w:r>
        <w:t>k) průběh</w:t>
      </w:r>
      <w:r w:rsidR="005F298A">
        <w:t xml:space="preserve"> a </w:t>
      </w:r>
      <w:r>
        <w:t>výsledky všech hlasování</w:t>
      </w:r>
    </w:p>
    <w:p w14:paraId="041BD53B" w14:textId="77777777" w:rsidR="00E04B3C" w:rsidRDefault="00E04B3C">
      <w:pPr>
        <w:ind w:left="708"/>
        <w:pPrChange w:id="150" w:author="Lubomír Kocman" w:date="2024-02-19T10:21:00Z">
          <w:pPr/>
        </w:pPrChange>
      </w:pPr>
      <w:r>
        <w:t>l) schválená znění všech přijatých usnesení včetně jejich číselných označení</w:t>
      </w:r>
    </w:p>
    <w:p w14:paraId="3ACFF3ED" w14:textId="77777777" w:rsidR="00E04B3C" w:rsidRDefault="00E04B3C">
      <w:pPr>
        <w:ind w:left="708"/>
        <w:pPrChange w:id="151" w:author="Lubomír Kocman" w:date="2024-02-19T10:21:00Z">
          <w:pPr/>
        </w:pPrChange>
      </w:pPr>
      <w:r>
        <w:t>m) přesný čas přerušení</w:t>
      </w:r>
      <w:r w:rsidR="005F298A">
        <w:t xml:space="preserve"> a </w:t>
      </w:r>
      <w:r>
        <w:t>obnovení zasedání (bylo-li zasedání přerušeno)</w:t>
      </w:r>
    </w:p>
    <w:p w14:paraId="56CDAD7A" w14:textId="77777777" w:rsidR="00E04B3C" w:rsidRDefault="00E04B3C">
      <w:pPr>
        <w:ind w:left="708"/>
        <w:pPrChange w:id="152" w:author="Lubomír Kocman" w:date="2024-02-19T10:21:00Z">
          <w:pPr/>
        </w:pPrChange>
      </w:pPr>
      <w:r>
        <w:t>n) totožnost zástupců určených pro dohodovací řízení (uskutečnilo-li se)</w:t>
      </w:r>
    </w:p>
    <w:p w14:paraId="2B850E1E" w14:textId="77777777" w:rsidR="00E04B3C" w:rsidRDefault="00E04B3C">
      <w:pPr>
        <w:ind w:left="708"/>
        <w:pPrChange w:id="153" w:author="Lubomír Kocman" w:date="2024-02-19T10:21:00Z">
          <w:pPr/>
        </w:pPrChange>
      </w:pPr>
      <w:r>
        <w:t>o) výčet všech oznámení</w:t>
      </w:r>
      <w:r w:rsidR="005F298A">
        <w:t xml:space="preserve"> o </w:t>
      </w:r>
      <w:r>
        <w:t>střetu zájmů</w:t>
      </w:r>
    </w:p>
    <w:p w14:paraId="2A7B64D9" w14:textId="77777777" w:rsidR="00E04B3C" w:rsidRDefault="00E04B3C">
      <w:pPr>
        <w:ind w:left="708"/>
        <w:pPrChange w:id="154" w:author="Lubomír Kocman" w:date="2024-02-19T10:21:00Z">
          <w:pPr/>
        </w:pPrChange>
      </w:pPr>
      <w:r>
        <w:lastRenderedPageBreak/>
        <w:t>p) datum pořízení zápisu.</w:t>
      </w:r>
    </w:p>
    <w:p w14:paraId="5AD8AB67" w14:textId="6C615CDD" w:rsidR="00E04B3C" w:rsidRDefault="00E04B3C" w:rsidP="00E04B3C">
      <w:r>
        <w:t>4. Zápis ze zasedání zastupitelstva se vyhotovuje nejpozději do 1</w:t>
      </w:r>
      <w:ins w:id="155" w:author="Lubomír Kocman" w:date="2024-02-19T10:23:00Z">
        <w:r w:rsidR="00730462">
          <w:t>5</w:t>
        </w:r>
      </w:ins>
      <w:del w:id="156" w:author="Lubomír Kocman" w:date="2024-02-19T10:23:00Z">
        <w:r w:rsidDel="00730462">
          <w:delText>0</w:delText>
        </w:r>
      </w:del>
      <w:r>
        <w:t xml:space="preserve"> dnů</w:t>
      </w:r>
      <w:ins w:id="157" w:author="Lubomír Kocman" w:date="2024-02-19T10:23:00Z">
        <w:r w:rsidR="00730462">
          <w:rPr>
            <w:rStyle w:val="Znakapoznpodarou"/>
          </w:rPr>
          <w:footnoteReference w:id="5"/>
        </w:r>
      </w:ins>
      <w:r>
        <w:t xml:space="preserve"> po skončení zasedání</w:t>
      </w:r>
      <w:r w:rsidR="005F298A">
        <w:t xml:space="preserve"> a </w:t>
      </w:r>
      <w:r>
        <w:t>je uložen na městském úřadu</w:t>
      </w:r>
      <w:r w:rsidR="005F298A">
        <w:t xml:space="preserve"> k </w:t>
      </w:r>
      <w:r>
        <w:t>nahlédnutí. Zápis je</w:t>
      </w:r>
      <w:r w:rsidR="005F298A">
        <w:t xml:space="preserve"> v </w:t>
      </w:r>
      <w:r>
        <w:t>zákonem požadované úpravě rovněž</w:t>
      </w:r>
      <w:r w:rsidR="005F298A">
        <w:t xml:space="preserve"> k </w:t>
      </w:r>
      <w:r>
        <w:t>dispozici na webových stránkách města. Nedílnou součástí zápisu je zejména prezenční listina</w:t>
      </w:r>
      <w:r w:rsidR="005F298A">
        <w:t xml:space="preserve"> z </w:t>
      </w:r>
      <w:r>
        <w:t>příslušného zasedání zastupitelstva. Samostatnou přílohou zápisu je rovněž městským úřadem zveřejněná informace</w:t>
      </w:r>
      <w:r w:rsidR="005F298A">
        <w:t xml:space="preserve"> o </w:t>
      </w:r>
      <w:r>
        <w:t>místě, době</w:t>
      </w:r>
      <w:r w:rsidR="005F298A">
        <w:t xml:space="preserve"> a </w:t>
      </w:r>
      <w:r>
        <w:t>navrženém programu připravovaného zasedání zastupitelstva</w:t>
      </w:r>
      <w:r w:rsidR="005F298A">
        <w:t xml:space="preserve"> s </w:t>
      </w:r>
      <w:r>
        <w:t>vyznačením data zveřejnění na elektronické úřední desce, stejně tak jako data jejího následného sejmutí.</w:t>
      </w:r>
    </w:p>
    <w:p w14:paraId="45346EB3" w14:textId="158B5B96" w:rsidR="00E04B3C" w:rsidRDefault="00E04B3C" w:rsidP="00E04B3C">
      <w:r>
        <w:t>5. Ze zasedání zastupitelstva se</w:t>
      </w:r>
      <w:ins w:id="159" w:author="Lubomír Kocman" w:date="2024-02-19T10:25:00Z">
        <w:r w:rsidR="009A2E64">
          <w:t xml:space="preserve"> pro potřeby vyhotovení zápisu</w:t>
        </w:r>
      </w:ins>
      <w:r>
        <w:t xml:space="preserve"> pořizuje audiovizuální záznam</w:t>
      </w:r>
      <w:del w:id="160" w:author="Lubomír Kocman" w:date="2024-02-19T10:25:00Z">
        <w:r w:rsidDel="009A2E64">
          <w:delText>, jehož zákonně upravená verze je</w:delText>
        </w:r>
        <w:r w:rsidR="005F298A" w:rsidDel="009A2E64">
          <w:delText xml:space="preserve"> k </w:delText>
        </w:r>
        <w:r w:rsidDel="009A2E64">
          <w:delText xml:space="preserve">dispozici po dobu nejméně 4 let na webových stránkách města </w:delText>
        </w:r>
        <w:r w:rsidR="00834A2F" w:rsidDel="009A2E64">
          <w:delText>Rudná</w:delText>
        </w:r>
      </w:del>
      <w:r>
        <w:t>.</w:t>
      </w:r>
    </w:p>
    <w:p w14:paraId="0787B288" w14:textId="77777777" w:rsidR="00E04B3C" w:rsidRDefault="00E04B3C" w:rsidP="00E04B3C">
      <w:r>
        <w:t>6.</w:t>
      </w:r>
      <w:r w:rsidR="005F298A">
        <w:t xml:space="preserve"> O </w:t>
      </w:r>
      <w:r>
        <w:t>případných námitkách členů zastupitelstva (popř. ověřovatelů zápisu) proti zápisu ze zasedání zastupitelstva rozhodne na svém nejbližším zasedání zastupitelstvo.</w:t>
      </w:r>
    </w:p>
    <w:p w14:paraId="7BD8B54A" w14:textId="77777777" w:rsidR="00E04B3C" w:rsidRDefault="00E04B3C" w:rsidP="008A2CC8">
      <w:pPr>
        <w:pStyle w:val="Nadpis1"/>
      </w:pPr>
      <w:bookmarkStart w:id="161" w:name="_Toc57021954"/>
      <w:r>
        <w:t>Čl. 11</w:t>
      </w:r>
      <w:r w:rsidR="008A2CC8">
        <w:t xml:space="preserve"> - </w:t>
      </w:r>
      <w:r>
        <w:t>Zabezpečení</w:t>
      </w:r>
      <w:r w:rsidR="005F298A">
        <w:t xml:space="preserve"> a </w:t>
      </w:r>
      <w:r>
        <w:t>kontrola plnění usnesení zastupitelstva</w:t>
      </w:r>
      <w:bookmarkEnd w:id="161"/>
    </w:p>
    <w:p w14:paraId="43AFC654" w14:textId="77777777" w:rsidR="00E04B3C" w:rsidRDefault="00E04B3C" w:rsidP="00E04B3C">
      <w:r>
        <w:t>1. Plnění usnesení zastupitelstva zabezpečuje rada města. Rada města projedná na svém nejbližším zasedání návrh organizačních opatření</w:t>
      </w:r>
      <w:r w:rsidR="005F298A">
        <w:t xml:space="preserve"> k </w:t>
      </w:r>
      <w:r>
        <w:t>zabezpečení plnění přijatých usnesení</w:t>
      </w:r>
      <w:r w:rsidR="005F298A">
        <w:t xml:space="preserve"> z </w:t>
      </w:r>
      <w:r>
        <w:t>posledního zasedání zastupitelstva</w:t>
      </w:r>
      <w:r w:rsidR="005F298A">
        <w:t xml:space="preserve"> a </w:t>
      </w:r>
      <w:r>
        <w:t>organizačních opatření</w:t>
      </w:r>
      <w:r w:rsidR="005F298A">
        <w:t xml:space="preserve"> k </w:t>
      </w:r>
      <w:r>
        <w:t>vyřízení obdržených podnětů členů zastupitelstva</w:t>
      </w:r>
      <w:r w:rsidR="005F298A">
        <w:t xml:space="preserve"> z </w:t>
      </w:r>
      <w:r>
        <w:t>téhož zasedání. Návrhy radě města předkládá starosta.</w:t>
      </w:r>
    </w:p>
    <w:p w14:paraId="49585477" w14:textId="3ADBF6A1" w:rsidR="00E04B3C" w:rsidRDefault="00E04B3C" w:rsidP="00E04B3C">
      <w:r>
        <w:t>2. Kontrolu plnění usnesení zastupitelstva</w:t>
      </w:r>
      <w:r w:rsidR="005F298A">
        <w:t xml:space="preserve"> a </w:t>
      </w:r>
      <w:r>
        <w:t xml:space="preserve">rady města provádí kontrolní výbor. </w:t>
      </w:r>
      <w:del w:id="162" w:author="Lubomír Kocman" w:date="2024-02-19T10:26:00Z">
        <w:r w:rsidDel="009A2E64">
          <w:delText>Písemnou výstupní zprávu</w:delText>
        </w:r>
        <w:r w:rsidR="005F298A" w:rsidDel="009A2E64">
          <w:delText xml:space="preserve"> o </w:delText>
        </w:r>
        <w:r w:rsidDel="009A2E64">
          <w:delText>své činnosti podává kontrolní výbor pravidelně zastupitelstvu na každém jeho zasedání.</w:delText>
        </w:r>
      </w:del>
    </w:p>
    <w:p w14:paraId="5CAD2BCD" w14:textId="77777777" w:rsidR="00E04B3C" w:rsidRDefault="00E04B3C" w:rsidP="008A2CC8">
      <w:pPr>
        <w:pStyle w:val="Nadpis1"/>
      </w:pPr>
      <w:bookmarkStart w:id="163" w:name="_Toc57021955"/>
      <w:r>
        <w:t>Čl. 12</w:t>
      </w:r>
      <w:r w:rsidR="008A2CC8">
        <w:t xml:space="preserve"> - </w:t>
      </w:r>
      <w:r>
        <w:t>Závěrečná ustanovení</w:t>
      </w:r>
      <w:bookmarkEnd w:id="163"/>
    </w:p>
    <w:p w14:paraId="7A7637C1" w14:textId="77777777" w:rsidR="00E04B3C" w:rsidRDefault="00E04B3C" w:rsidP="00E04B3C">
      <w:r>
        <w:t>1. Nastane-li</w:t>
      </w:r>
      <w:r w:rsidR="005F298A">
        <w:t xml:space="preserve"> v </w:t>
      </w:r>
      <w:r>
        <w:t>průběhu zasedání zastupitelstva situace, která není upravena platným právním řádem ani jednacím řádem, rozhodne</w:t>
      </w:r>
      <w:r w:rsidR="005F298A">
        <w:t xml:space="preserve"> o </w:t>
      </w:r>
      <w:r>
        <w:t>způsobu jejího řešení zastupitelstvo.</w:t>
      </w:r>
    </w:p>
    <w:p w14:paraId="2445D09D" w14:textId="77777777" w:rsidR="00E04B3C" w:rsidRDefault="00E04B3C" w:rsidP="00E04B3C">
      <w:r>
        <w:t>2. Od postupu stanoveného jednacím řádem se zastupitelstvo může odchýlit, jsou-li splněny podmínky obecné zákonnosti</w:t>
      </w:r>
      <w:r w:rsidR="005F298A">
        <w:t xml:space="preserve"> a </w:t>
      </w:r>
      <w:r>
        <w:t>byl-li takový postup schválen nadpoloviční většinou hlasů všech členů zastupitelstva či faktickým jednáním zastupitelstva bez uplatnění námitek člena zastupitelstva. Platnost</w:t>
      </w:r>
      <w:r w:rsidR="005F298A">
        <w:t xml:space="preserve"> a </w:t>
      </w:r>
      <w:r>
        <w:t>účinnost jednacího řádu tím není dotčena.</w:t>
      </w:r>
    </w:p>
    <w:p w14:paraId="2560E749" w14:textId="77777777" w:rsidR="00E04B3C" w:rsidRDefault="00E04B3C" w:rsidP="00E04B3C">
      <w:r>
        <w:t>3. Změny jednacího řádu provádí zastupitelstvo města zrušením původního</w:t>
      </w:r>
      <w:r w:rsidR="005F298A">
        <w:t xml:space="preserve"> a </w:t>
      </w:r>
      <w:r>
        <w:t>schválením nového usnesení.</w:t>
      </w:r>
    </w:p>
    <w:p w14:paraId="1195A39B" w14:textId="6EAD4686" w:rsidR="00E04B3C" w:rsidRDefault="00E04B3C" w:rsidP="00E04B3C">
      <w:r w:rsidRPr="00B71A0E">
        <w:rPr>
          <w:highlight w:val="yellow"/>
          <w:rPrChange w:id="164" w:author="Lubomír Kocman" w:date="2024-02-19T10:27:00Z">
            <w:rPr/>
          </w:rPrChange>
        </w:rPr>
        <w:t xml:space="preserve">4. Tento jednací řád schválilo zastupitelstvo usnesením číslo </w:t>
      </w:r>
      <w:del w:id="165" w:author="Lubomír Kocman" w:date="2024-02-19T10:27:00Z">
        <w:r w:rsidR="00BD4E71" w:rsidRPr="00B71A0E" w:rsidDel="00B71A0E">
          <w:rPr>
            <w:highlight w:val="yellow"/>
            <w:rPrChange w:id="166" w:author="Lubomír Kocman" w:date="2024-02-19T10:27:00Z">
              <w:rPr/>
            </w:rPrChange>
          </w:rPr>
          <w:delText>7/</w:delText>
        </w:r>
        <w:r w:rsidRPr="00B71A0E" w:rsidDel="00B71A0E">
          <w:rPr>
            <w:highlight w:val="yellow"/>
            <w:rPrChange w:id="167" w:author="Lubomír Kocman" w:date="2024-02-19T10:27:00Z">
              <w:rPr/>
            </w:rPrChange>
          </w:rPr>
          <w:delText>2020</w:delText>
        </w:r>
        <w:r w:rsidR="00BD4E71" w:rsidRPr="00B71A0E" w:rsidDel="00B71A0E">
          <w:rPr>
            <w:highlight w:val="yellow"/>
            <w:rPrChange w:id="168" w:author="Lubomír Kocman" w:date="2024-02-19T10:27:00Z">
              <w:rPr/>
            </w:rPrChange>
          </w:rPr>
          <w:delText>, bod 7</w:delText>
        </w:r>
      </w:del>
      <w:ins w:id="169" w:author="Lubomír Kocman" w:date="2024-02-19T10:27:00Z">
        <w:r w:rsidR="00B71A0E" w:rsidRPr="00B71A0E">
          <w:rPr>
            <w:highlight w:val="yellow"/>
            <w:rPrChange w:id="170" w:author="Lubomír Kocman" w:date="2024-02-19T10:27:00Z">
              <w:rPr/>
            </w:rPrChange>
          </w:rPr>
          <w:t>X</w:t>
        </w:r>
      </w:ins>
      <w:r w:rsidR="00BD4E71" w:rsidRPr="00B71A0E">
        <w:rPr>
          <w:highlight w:val="yellow"/>
          <w:rPrChange w:id="171" w:author="Lubomír Kocman" w:date="2024-02-19T10:27:00Z">
            <w:rPr/>
          </w:rPrChange>
        </w:rPr>
        <w:t>)</w:t>
      </w:r>
      <w:r w:rsidRPr="00B71A0E">
        <w:rPr>
          <w:highlight w:val="yellow"/>
          <w:rPrChange w:id="172" w:author="Lubomír Kocman" w:date="2024-02-19T10:27:00Z">
            <w:rPr/>
          </w:rPrChange>
        </w:rPr>
        <w:t xml:space="preserve"> na svém zasedání dne </w:t>
      </w:r>
      <w:del w:id="173" w:author="Lubomír Kocman" w:date="2024-02-19T10:27:00Z">
        <w:r w:rsidR="00091B80" w:rsidRPr="00B71A0E" w:rsidDel="00B71A0E">
          <w:rPr>
            <w:highlight w:val="yellow"/>
            <w:rPrChange w:id="174" w:author="Lubomír Kocman" w:date="2024-02-19T10:27:00Z">
              <w:rPr/>
            </w:rPrChange>
          </w:rPr>
          <w:delText>2</w:delText>
        </w:r>
      </w:del>
      <w:ins w:id="175" w:author="Lubomír Kocman" w:date="2024-02-19T10:27:00Z">
        <w:r w:rsidR="00B71A0E" w:rsidRPr="00B71A0E">
          <w:rPr>
            <w:highlight w:val="yellow"/>
            <w:rPrChange w:id="176" w:author="Lubomír Kocman" w:date="2024-02-19T10:27:00Z">
              <w:rPr/>
            </w:rPrChange>
          </w:rPr>
          <w:t>28</w:t>
        </w:r>
      </w:ins>
      <w:r w:rsidR="00091B80" w:rsidRPr="00B71A0E">
        <w:rPr>
          <w:highlight w:val="yellow"/>
          <w:rPrChange w:id="177" w:author="Lubomír Kocman" w:date="2024-02-19T10:27:00Z">
            <w:rPr/>
          </w:rPrChange>
        </w:rPr>
        <w:t xml:space="preserve">. </w:t>
      </w:r>
      <w:del w:id="178" w:author="Lubomír Kocman" w:date="2024-02-19T10:27:00Z">
        <w:r w:rsidR="00091B80" w:rsidRPr="00B71A0E" w:rsidDel="00B71A0E">
          <w:rPr>
            <w:highlight w:val="yellow"/>
            <w:rPrChange w:id="179" w:author="Lubomír Kocman" w:date="2024-02-19T10:27:00Z">
              <w:rPr/>
            </w:rPrChange>
          </w:rPr>
          <w:delText>1</w:delText>
        </w:r>
      </w:del>
      <w:r w:rsidR="00091B80" w:rsidRPr="00B71A0E">
        <w:rPr>
          <w:highlight w:val="yellow"/>
          <w:rPrChange w:id="180" w:author="Lubomír Kocman" w:date="2024-02-19T10:27:00Z">
            <w:rPr/>
          </w:rPrChange>
        </w:rPr>
        <w:t>2</w:t>
      </w:r>
      <w:r w:rsidRPr="00B71A0E">
        <w:rPr>
          <w:highlight w:val="yellow"/>
          <w:rPrChange w:id="181" w:author="Lubomír Kocman" w:date="2024-02-19T10:27:00Z">
            <w:rPr/>
          </w:rPrChange>
        </w:rPr>
        <w:t>. 202</w:t>
      </w:r>
      <w:del w:id="182" w:author="Lubomír Kocman" w:date="2024-02-19T10:27:00Z">
        <w:r w:rsidRPr="00B71A0E" w:rsidDel="00B71A0E">
          <w:rPr>
            <w:highlight w:val="yellow"/>
            <w:rPrChange w:id="183" w:author="Lubomír Kocman" w:date="2024-02-19T10:27:00Z">
              <w:rPr/>
            </w:rPrChange>
          </w:rPr>
          <w:delText>0</w:delText>
        </w:r>
      </w:del>
      <w:ins w:id="184" w:author="Lubomír Kocman" w:date="2024-02-19T10:27:00Z">
        <w:r w:rsidR="00B71A0E" w:rsidRPr="00B71A0E">
          <w:rPr>
            <w:highlight w:val="yellow"/>
            <w:rPrChange w:id="185" w:author="Lubomír Kocman" w:date="2024-02-19T10:27:00Z">
              <w:rPr/>
            </w:rPrChange>
          </w:rPr>
          <w:t>4</w:t>
        </w:r>
      </w:ins>
      <w:r w:rsidRPr="00B71A0E">
        <w:rPr>
          <w:highlight w:val="yellow"/>
          <w:rPrChange w:id="186" w:author="Lubomír Kocman" w:date="2024-02-19T10:27:00Z">
            <w:rPr/>
          </w:rPrChange>
        </w:rPr>
        <w:t>.</w:t>
      </w:r>
    </w:p>
    <w:p w14:paraId="34B21ABF" w14:textId="202B2968" w:rsidR="00E04B3C" w:rsidRDefault="00E04B3C" w:rsidP="00E04B3C">
      <w:r>
        <w:t xml:space="preserve">5. Tento jednací řád nabývá účinnosti dnem </w:t>
      </w:r>
      <w:del w:id="187" w:author="Lubomír Kocman" w:date="2024-02-19T10:28:00Z">
        <w:r w:rsidR="00091B80" w:rsidDel="00B71A0E">
          <w:delText>3</w:delText>
        </w:r>
      </w:del>
      <w:ins w:id="188" w:author="Lubomír Kocman" w:date="2024-02-19T10:28:00Z">
        <w:r w:rsidR="00B71A0E">
          <w:t>29</w:t>
        </w:r>
      </w:ins>
      <w:r>
        <w:t xml:space="preserve">. </w:t>
      </w:r>
      <w:del w:id="189" w:author="Lubomír Kocman" w:date="2024-02-19T10:28:00Z">
        <w:r w:rsidR="00091B80" w:rsidDel="00B71A0E">
          <w:delText>1</w:delText>
        </w:r>
      </w:del>
      <w:r w:rsidR="00091B80">
        <w:t>2</w:t>
      </w:r>
      <w:r>
        <w:t>. 202</w:t>
      </w:r>
      <w:del w:id="190" w:author="Lubomír Kocman" w:date="2024-02-19T10:28:00Z">
        <w:r w:rsidDel="00B71A0E">
          <w:delText>0</w:delText>
        </w:r>
      </w:del>
      <w:ins w:id="191" w:author="Lubomír Kocman" w:date="2024-02-19T10:28:00Z">
        <w:r w:rsidR="00B71A0E">
          <w:t>4</w:t>
        </w:r>
      </w:ins>
      <w:r>
        <w:t xml:space="preserve">. Tímto dnem se ruší jednací řád schválený usnesením číslo </w:t>
      </w:r>
      <w:r w:rsidR="00DB4D7B" w:rsidRPr="00DB4D7B">
        <w:t xml:space="preserve">č. </w:t>
      </w:r>
      <w:del w:id="192" w:author="Lubomír Kocman" w:date="2024-02-19T10:27:00Z">
        <w:r w:rsidR="00DB4D7B" w:rsidRPr="00DB4D7B" w:rsidDel="00B71A0E">
          <w:delText>3</w:delText>
        </w:r>
      </w:del>
      <w:ins w:id="193" w:author="Lubomír Kocman" w:date="2024-02-19T10:27:00Z">
        <w:r w:rsidR="00B71A0E">
          <w:t>7</w:t>
        </w:r>
      </w:ins>
      <w:r w:rsidR="00DB4D7B" w:rsidRPr="00DB4D7B">
        <w:t xml:space="preserve">/2020, bod </w:t>
      </w:r>
      <w:del w:id="194" w:author="Lubomír Kocman" w:date="2024-02-19T10:27:00Z">
        <w:r w:rsidR="00DB4D7B" w:rsidRPr="00DB4D7B" w:rsidDel="00B71A0E">
          <w:delText>9</w:delText>
        </w:r>
      </w:del>
      <w:ins w:id="195" w:author="Lubomír Kocman" w:date="2024-02-19T10:27:00Z">
        <w:r w:rsidR="00B71A0E">
          <w:t>7</w:t>
        </w:r>
      </w:ins>
      <w:r w:rsidR="00DB4D7B" w:rsidRPr="00DB4D7B">
        <w:t xml:space="preserve">) </w:t>
      </w:r>
      <w:r w:rsidR="00DB4D7B">
        <w:t xml:space="preserve">ze dne </w:t>
      </w:r>
      <w:del w:id="196" w:author="Lubomír Kocman" w:date="2024-02-19T10:28:00Z">
        <w:r w:rsidR="00DB4D7B" w:rsidRPr="00DB4D7B" w:rsidDel="00B71A0E">
          <w:delText>3</w:delText>
        </w:r>
      </w:del>
      <w:ins w:id="197" w:author="Lubomír Kocman" w:date="2024-02-19T10:28:00Z">
        <w:r w:rsidR="00B71A0E">
          <w:t>28</w:t>
        </w:r>
      </w:ins>
      <w:r w:rsidR="00DB4D7B" w:rsidRPr="00DB4D7B">
        <w:t xml:space="preserve">. </w:t>
      </w:r>
      <w:del w:id="198" w:author="Lubomír Kocman" w:date="2024-02-19T10:28:00Z">
        <w:r w:rsidR="00DB4D7B" w:rsidRPr="00DB4D7B" w:rsidDel="00B71A0E">
          <w:delText>6</w:delText>
        </w:r>
      </w:del>
      <w:ins w:id="199" w:author="Lubomír Kocman" w:date="2024-02-19T10:28:00Z">
        <w:r w:rsidR="00B71A0E">
          <w:t>1</w:t>
        </w:r>
      </w:ins>
      <w:r w:rsidR="00DB4D7B" w:rsidRPr="00DB4D7B">
        <w:t>. 2020</w:t>
      </w:r>
      <w:r>
        <w:t>.</w:t>
      </w:r>
    </w:p>
    <w:p w14:paraId="2FB8D606" w14:textId="77777777" w:rsidR="00234ECD" w:rsidRDefault="00234ECD" w:rsidP="00E04B3C"/>
    <w:p w14:paraId="60F76657" w14:textId="77777777" w:rsidR="00234ECD" w:rsidRDefault="00234ECD" w:rsidP="00E04B3C"/>
    <w:p w14:paraId="0E1E005C" w14:textId="77777777" w:rsidR="00234ECD" w:rsidRDefault="00234ECD" w:rsidP="00E04B3C"/>
    <w:p w14:paraId="30007A5A" w14:textId="77777777" w:rsidR="00E04B3C" w:rsidRDefault="00E04B3C" w:rsidP="00E04B3C">
      <w:r>
        <w:t xml:space="preserve">____________________ </w:t>
      </w:r>
      <w:r w:rsidR="008A2CC8">
        <w:tab/>
      </w:r>
      <w:r w:rsidR="008A2CC8">
        <w:tab/>
      </w:r>
      <w:r w:rsidR="008A2CC8">
        <w:tab/>
      </w:r>
      <w:r w:rsidR="008A2CC8">
        <w:tab/>
      </w:r>
      <w:r>
        <w:t>____________________</w:t>
      </w:r>
    </w:p>
    <w:p w14:paraId="1D6299A0" w14:textId="6F0A814C" w:rsidR="00E04B3C" w:rsidRDefault="008A2CC8" w:rsidP="00E04B3C">
      <w:r>
        <w:t>Lubomír Kocman, starosta</w:t>
      </w:r>
      <w:r>
        <w:tab/>
      </w:r>
      <w:r>
        <w:tab/>
      </w:r>
      <w:r>
        <w:tab/>
      </w:r>
      <w:r>
        <w:tab/>
      </w:r>
      <w:del w:id="200" w:author="Lubomír Kocman" w:date="2024-02-19T10:28:00Z">
        <w:r w:rsidDel="00C25BA0">
          <w:delText>Bc. Robert Pitrák</w:delText>
        </w:r>
      </w:del>
      <w:ins w:id="201" w:author="Lubomír Kocman" w:date="2024-02-19T10:28:00Z">
        <w:r w:rsidR="00C25BA0">
          <w:t>Jan Dejm, DiS</w:t>
        </w:r>
      </w:ins>
      <w:r>
        <w:t>, místostarosta</w:t>
      </w:r>
    </w:p>
    <w:sectPr w:rsidR="00E04B3C" w:rsidSect="00B837F1">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B6D8C8" w14:textId="77777777" w:rsidR="005F298A" w:rsidRDefault="005F298A" w:rsidP="00B837F1">
      <w:pPr>
        <w:spacing w:after="0" w:line="240" w:lineRule="auto"/>
      </w:pPr>
      <w:r>
        <w:separator/>
      </w:r>
    </w:p>
  </w:endnote>
  <w:endnote w:type="continuationSeparator" w:id="0">
    <w:p w14:paraId="6C55902F" w14:textId="77777777" w:rsidR="005F298A" w:rsidRDefault="005F298A" w:rsidP="00B837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5737413"/>
      <w:docPartObj>
        <w:docPartGallery w:val="Page Numbers (Bottom of Page)"/>
        <w:docPartUnique/>
      </w:docPartObj>
    </w:sdtPr>
    <w:sdtEndPr/>
    <w:sdtContent>
      <w:p w14:paraId="129705F7" w14:textId="77777777" w:rsidR="005F298A" w:rsidRDefault="005F298A">
        <w:pPr>
          <w:pStyle w:val="Zpat"/>
        </w:pPr>
        <w:r>
          <w:rPr>
            <w:noProof/>
            <w:lang w:eastAsia="cs-CZ"/>
          </w:rPr>
          <mc:AlternateContent>
            <mc:Choice Requires="wps">
              <w:drawing>
                <wp:anchor distT="0" distB="0" distL="114300" distR="114300" simplePos="0" relativeHeight="251659264" behindDoc="0" locked="0" layoutInCell="1" allowOverlap="1" wp14:anchorId="4CD78018" wp14:editId="0259E8F9">
                  <wp:simplePos x="0" y="0"/>
                  <wp:positionH relativeFrom="leftMargin">
                    <wp:align>center</wp:align>
                  </wp:positionH>
                  <wp:positionV relativeFrom="bottomMargin">
                    <wp:align>center</wp:align>
                  </wp:positionV>
                  <wp:extent cx="565785" cy="191770"/>
                  <wp:effectExtent l="0" t="0" r="0" b="0"/>
                  <wp:wrapNone/>
                  <wp:docPr id="2" name="Obdélník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14:paraId="4E4B3A2D" w14:textId="77777777" w:rsidR="005F298A" w:rsidRDefault="005F298A">
                              <w:pPr>
                                <w:pBdr>
                                  <w:top w:val="single" w:sz="4" w:space="1" w:color="7F7F7F" w:themeColor="background1" w:themeShade="7F"/>
                                </w:pBdr>
                                <w:jc w:val="center"/>
                                <w:rPr>
                                  <w:color w:val="ED7D31" w:themeColor="accent2"/>
                                </w:rPr>
                              </w:pPr>
                              <w:r>
                                <w:fldChar w:fldCharType="begin"/>
                              </w:r>
                              <w:r>
                                <w:instrText>PAGE   \* MERGEFORMAT</w:instrText>
                              </w:r>
                              <w:r>
                                <w:fldChar w:fldCharType="separate"/>
                              </w:r>
                              <w:r w:rsidR="00BD4E71" w:rsidRPr="00BD4E71">
                                <w:rPr>
                                  <w:noProof/>
                                  <w:color w:val="ED7D31" w:themeColor="accent2"/>
                                </w:rPr>
                                <w:t>11</w:t>
                              </w:r>
                              <w:r>
                                <w:rPr>
                                  <w:color w:val="ED7D31" w:themeColor="accent2"/>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4CD78018" id="Obdélník 2" o:spid="_x0000_s1026" style="position:absolute;left:0;text-align:left;margin-left:0;margin-top:0;width:44.55pt;height:15.1pt;rotation:180;flip:x;z-index:251659264;visibility:visible;mso-wrap-style:square;mso-width-percent:0;mso-height-percent:0;mso-wrap-distance-left:9pt;mso-wrap-distance-top:0;mso-wrap-distance-right:9pt;mso-wrap-distance-bottom:0;mso-position-horizontal:center;mso-position-horizontal-relative:lef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" filled="f" fillcolor="#c0504d" stroked="f" strokecolor="#5c83b4" strokeweight="2.25pt">
                  <v:textbox inset=",0,,0">
                    <w:txbxContent>
                      <w:p w14:paraId="4E4B3A2D" w14:textId="77777777" w:rsidR="005F298A" w:rsidRDefault="005F298A">
                        <w:pPr>
                          <w:pBdr>
                            <w:top w:val="single" w:sz="4" w:space="1" w:color="7F7F7F" w:themeColor="background1" w:themeShade="7F"/>
                          </w:pBdr>
                          <w:jc w:val="center"/>
                          <w:rPr>
                            <w:color w:val="ED7D31" w:themeColor="accent2"/>
                          </w:rPr>
                        </w:pPr>
                        <w:r>
                          <w:fldChar w:fldCharType="begin"/>
                        </w:r>
                        <w:r>
                          <w:instrText>PAGE   \* MERGEFORMAT</w:instrText>
                        </w:r>
                        <w:r>
                          <w:fldChar w:fldCharType="separate"/>
                        </w:r>
                        <w:r w:rsidR="00BD4E71" w:rsidRPr="00BD4E71">
                          <w:rPr>
                            <w:noProof/>
                            <w:color w:val="ED7D31" w:themeColor="accent2"/>
                          </w:rPr>
                          <w:t>11</w:t>
                        </w:r>
                        <w:r>
                          <w:rPr>
                            <w:color w:val="ED7D31" w:themeColor="accent2"/>
                          </w:rPr>
                          <w:fldChar w:fldCharType="end"/>
                        </w:r>
                      </w:p>
                    </w:txbxContent>
                  </v:textbox>
                  <w10:wrap anchorx="margin" anchory="margin"/>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32B532" w14:textId="77777777" w:rsidR="005F298A" w:rsidRDefault="005F298A" w:rsidP="00B837F1">
      <w:pPr>
        <w:spacing w:after="0" w:line="240" w:lineRule="auto"/>
      </w:pPr>
      <w:r>
        <w:separator/>
      </w:r>
    </w:p>
  </w:footnote>
  <w:footnote w:type="continuationSeparator" w:id="0">
    <w:p w14:paraId="56479B30" w14:textId="77777777" w:rsidR="005F298A" w:rsidRDefault="005F298A" w:rsidP="00B837F1">
      <w:pPr>
        <w:spacing w:after="0" w:line="240" w:lineRule="auto"/>
      </w:pPr>
      <w:r>
        <w:continuationSeparator/>
      </w:r>
    </w:p>
  </w:footnote>
  <w:footnote w:id="1">
    <w:p w14:paraId="4C388262" w14:textId="3FFF0A42" w:rsidR="00EE1398" w:rsidRDefault="00EE1398">
      <w:pPr>
        <w:pStyle w:val="Textpoznpodarou"/>
      </w:pPr>
      <w:ins w:id="8" w:author="Lubomír Kocman" w:date="2024-02-13T16:08:00Z">
        <w:r>
          <w:rPr>
            <w:rStyle w:val="Znakapoznpodarou"/>
          </w:rPr>
          <w:footnoteRef/>
        </w:r>
        <w:r>
          <w:t xml:space="preserve"> § 92 odst. 1 zákona o obcích</w:t>
        </w:r>
      </w:ins>
    </w:p>
  </w:footnote>
  <w:footnote w:id="2">
    <w:p w14:paraId="292469A1" w14:textId="7AAD6E1D" w:rsidR="00FD2AAA" w:rsidRDefault="00FD2AAA">
      <w:pPr>
        <w:pStyle w:val="Textpoznpodarou"/>
      </w:pPr>
      <w:ins w:id="12" w:author="Lubomír Kocman" w:date="2024-02-13T16:11:00Z">
        <w:r>
          <w:rPr>
            <w:rStyle w:val="Znakapoznpodarou"/>
          </w:rPr>
          <w:footnoteRef/>
        </w:r>
        <w:r>
          <w:t xml:space="preserve"> § </w:t>
        </w:r>
      </w:ins>
      <w:ins w:id="13" w:author="Lubomír Kocman" w:date="2024-02-13T16:12:00Z">
        <w:r>
          <w:t>92 odst. 1 zákona o obcích</w:t>
        </w:r>
      </w:ins>
    </w:p>
  </w:footnote>
  <w:footnote w:id="3">
    <w:p w14:paraId="33053B7A" w14:textId="095174BE" w:rsidR="001F1274" w:rsidRDefault="001F1274">
      <w:pPr>
        <w:pStyle w:val="Textpoznpodarou"/>
      </w:pPr>
      <w:ins w:id="15" w:author="Lubomír Kocman" w:date="2024-02-13T16:13:00Z">
        <w:r>
          <w:rPr>
            <w:rStyle w:val="Znakapoznpodarou"/>
          </w:rPr>
          <w:footnoteRef/>
        </w:r>
        <w:r>
          <w:t xml:space="preserve"> </w:t>
        </w:r>
        <w:r w:rsidRPr="001F1274">
          <w:t>§ 9</w:t>
        </w:r>
        <w:r>
          <w:t>4</w:t>
        </w:r>
        <w:r w:rsidRPr="001F1274">
          <w:t xml:space="preserve"> odst. 1 zákona o obcích</w:t>
        </w:r>
      </w:ins>
    </w:p>
  </w:footnote>
  <w:footnote w:id="4">
    <w:p w14:paraId="1AF6600E" w14:textId="1BC812BC" w:rsidR="001D14B1" w:rsidRDefault="001D14B1">
      <w:pPr>
        <w:pStyle w:val="Textpoznpodarou"/>
      </w:pPr>
      <w:ins w:id="91" w:author="Lubomír Kocman" w:date="2024-02-13T16:43:00Z">
        <w:r>
          <w:rPr>
            <w:rStyle w:val="Znakapoznpodarou"/>
          </w:rPr>
          <w:footnoteRef/>
        </w:r>
        <w:r>
          <w:t xml:space="preserve"> </w:t>
        </w:r>
        <w:r w:rsidRPr="001D14B1">
          <w:t>§ 92 odst. 3 zákona o obcích</w:t>
        </w:r>
      </w:ins>
    </w:p>
  </w:footnote>
  <w:footnote w:id="5">
    <w:p w14:paraId="6E346DA3" w14:textId="010CE67C" w:rsidR="00730462" w:rsidRDefault="00730462">
      <w:pPr>
        <w:pStyle w:val="Textpoznpodarou"/>
      </w:pPr>
      <w:ins w:id="158" w:author="Lubomír Kocman" w:date="2024-02-19T10:23:00Z">
        <w:r>
          <w:rPr>
            <w:rStyle w:val="Znakapoznpodarou"/>
          </w:rPr>
          <w:footnoteRef/>
        </w:r>
        <w:r>
          <w:t xml:space="preserve"> § 95, odst. 2 zákona o obcích</w:t>
        </w:r>
      </w:ins>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C6B43"/>
    <w:multiLevelType w:val="hybridMultilevel"/>
    <w:tmpl w:val="70560E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B662189"/>
    <w:multiLevelType w:val="hybridMultilevel"/>
    <w:tmpl w:val="741E03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DFB293F"/>
    <w:multiLevelType w:val="hybridMultilevel"/>
    <w:tmpl w:val="057E2B7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43CC2BA2"/>
    <w:multiLevelType w:val="hybridMultilevel"/>
    <w:tmpl w:val="46F234B6"/>
    <w:lvl w:ilvl="0" w:tplc="55AE8194">
      <w:start w:val="1"/>
      <w:numFmt w:val="decimal"/>
      <w:pStyle w:val="Obsah2"/>
      <w:lvlText w:val="%1."/>
      <w:lvlJc w:val="left"/>
      <w:pPr>
        <w:ind w:left="940" w:hanging="360"/>
      </w:pPr>
      <w:rPr>
        <w:rFonts w:ascii="Times New Roman" w:hAnsi="Times New Roman" w:hint="default"/>
        <w:b w:val="0"/>
        <w:i/>
        <w:caps w:val="0"/>
        <w:strike w:val="0"/>
        <w:dstrike w:val="0"/>
        <w:vanish w:val="0"/>
        <w:color w:val="auto"/>
        <w:kern w:val="0"/>
        <w:sz w:val="22"/>
        <w:u w:val="none"/>
        <w:vertAlign w:val="baseline"/>
        <w14:cntxtAlts w14:val="0"/>
      </w:rPr>
    </w:lvl>
    <w:lvl w:ilvl="1" w:tplc="04050019" w:tentative="1">
      <w:start w:val="1"/>
      <w:numFmt w:val="lowerLetter"/>
      <w:lvlText w:val="%2."/>
      <w:lvlJc w:val="left"/>
      <w:pPr>
        <w:ind w:left="1660" w:hanging="360"/>
      </w:pPr>
    </w:lvl>
    <w:lvl w:ilvl="2" w:tplc="0405001B" w:tentative="1">
      <w:start w:val="1"/>
      <w:numFmt w:val="lowerRoman"/>
      <w:lvlText w:val="%3."/>
      <w:lvlJc w:val="right"/>
      <w:pPr>
        <w:ind w:left="2380" w:hanging="180"/>
      </w:pPr>
    </w:lvl>
    <w:lvl w:ilvl="3" w:tplc="0405000F" w:tentative="1">
      <w:start w:val="1"/>
      <w:numFmt w:val="decimal"/>
      <w:lvlText w:val="%4."/>
      <w:lvlJc w:val="left"/>
      <w:pPr>
        <w:ind w:left="3100" w:hanging="360"/>
      </w:pPr>
    </w:lvl>
    <w:lvl w:ilvl="4" w:tplc="04050019" w:tentative="1">
      <w:start w:val="1"/>
      <w:numFmt w:val="lowerLetter"/>
      <w:lvlText w:val="%5."/>
      <w:lvlJc w:val="left"/>
      <w:pPr>
        <w:ind w:left="3820" w:hanging="360"/>
      </w:pPr>
    </w:lvl>
    <w:lvl w:ilvl="5" w:tplc="0405001B" w:tentative="1">
      <w:start w:val="1"/>
      <w:numFmt w:val="lowerRoman"/>
      <w:lvlText w:val="%6."/>
      <w:lvlJc w:val="right"/>
      <w:pPr>
        <w:ind w:left="4540" w:hanging="180"/>
      </w:pPr>
    </w:lvl>
    <w:lvl w:ilvl="6" w:tplc="0405000F" w:tentative="1">
      <w:start w:val="1"/>
      <w:numFmt w:val="decimal"/>
      <w:lvlText w:val="%7."/>
      <w:lvlJc w:val="left"/>
      <w:pPr>
        <w:ind w:left="5260" w:hanging="360"/>
      </w:pPr>
    </w:lvl>
    <w:lvl w:ilvl="7" w:tplc="04050019" w:tentative="1">
      <w:start w:val="1"/>
      <w:numFmt w:val="lowerLetter"/>
      <w:lvlText w:val="%8."/>
      <w:lvlJc w:val="left"/>
      <w:pPr>
        <w:ind w:left="5980" w:hanging="360"/>
      </w:pPr>
    </w:lvl>
    <w:lvl w:ilvl="8" w:tplc="0405001B" w:tentative="1">
      <w:start w:val="1"/>
      <w:numFmt w:val="lowerRoman"/>
      <w:lvlText w:val="%9."/>
      <w:lvlJc w:val="right"/>
      <w:pPr>
        <w:ind w:left="6700" w:hanging="180"/>
      </w:pPr>
    </w:lvl>
  </w:abstractNum>
  <w:abstractNum w:abstractNumId="4" w15:restartNumberingAfterBreak="0">
    <w:nsid w:val="578F549F"/>
    <w:multiLevelType w:val="hybridMultilevel"/>
    <w:tmpl w:val="44306058"/>
    <w:lvl w:ilvl="0" w:tplc="D8E674CA">
      <w:start w:val="7"/>
      <w:numFmt w:val="decimal"/>
      <w:lvlText w:val="%1."/>
      <w:lvlJc w:val="left"/>
      <w:pPr>
        <w:ind w:left="360" w:hanging="360"/>
      </w:pPr>
      <w:rPr>
        <w:rFonts w:hint="default"/>
      </w:rPr>
    </w:lvl>
    <w:lvl w:ilvl="1" w:tplc="04050019" w:tentative="1">
      <w:start w:val="1"/>
      <w:numFmt w:val="lowerLetter"/>
      <w:lvlText w:val="%2."/>
      <w:lvlJc w:val="left"/>
      <w:pPr>
        <w:ind w:left="860" w:hanging="360"/>
      </w:pPr>
    </w:lvl>
    <w:lvl w:ilvl="2" w:tplc="0405001B" w:tentative="1">
      <w:start w:val="1"/>
      <w:numFmt w:val="lowerRoman"/>
      <w:lvlText w:val="%3."/>
      <w:lvlJc w:val="right"/>
      <w:pPr>
        <w:ind w:left="1580" w:hanging="180"/>
      </w:pPr>
    </w:lvl>
    <w:lvl w:ilvl="3" w:tplc="0405000F" w:tentative="1">
      <w:start w:val="1"/>
      <w:numFmt w:val="decimal"/>
      <w:lvlText w:val="%4."/>
      <w:lvlJc w:val="left"/>
      <w:pPr>
        <w:ind w:left="2300" w:hanging="360"/>
      </w:pPr>
    </w:lvl>
    <w:lvl w:ilvl="4" w:tplc="04050019" w:tentative="1">
      <w:start w:val="1"/>
      <w:numFmt w:val="lowerLetter"/>
      <w:lvlText w:val="%5."/>
      <w:lvlJc w:val="left"/>
      <w:pPr>
        <w:ind w:left="3020" w:hanging="360"/>
      </w:pPr>
    </w:lvl>
    <w:lvl w:ilvl="5" w:tplc="0405001B" w:tentative="1">
      <w:start w:val="1"/>
      <w:numFmt w:val="lowerRoman"/>
      <w:lvlText w:val="%6."/>
      <w:lvlJc w:val="right"/>
      <w:pPr>
        <w:ind w:left="3740" w:hanging="180"/>
      </w:pPr>
    </w:lvl>
    <w:lvl w:ilvl="6" w:tplc="0405000F" w:tentative="1">
      <w:start w:val="1"/>
      <w:numFmt w:val="decimal"/>
      <w:lvlText w:val="%7."/>
      <w:lvlJc w:val="left"/>
      <w:pPr>
        <w:ind w:left="4460" w:hanging="360"/>
      </w:pPr>
    </w:lvl>
    <w:lvl w:ilvl="7" w:tplc="04050019" w:tentative="1">
      <w:start w:val="1"/>
      <w:numFmt w:val="lowerLetter"/>
      <w:lvlText w:val="%8."/>
      <w:lvlJc w:val="left"/>
      <w:pPr>
        <w:ind w:left="5180" w:hanging="360"/>
      </w:pPr>
    </w:lvl>
    <w:lvl w:ilvl="8" w:tplc="0405001B" w:tentative="1">
      <w:start w:val="1"/>
      <w:numFmt w:val="lowerRoman"/>
      <w:lvlText w:val="%9."/>
      <w:lvlJc w:val="right"/>
      <w:pPr>
        <w:ind w:left="5900" w:hanging="180"/>
      </w:pPr>
    </w:lvl>
  </w:abstractNum>
  <w:abstractNum w:abstractNumId="5" w15:restartNumberingAfterBreak="0">
    <w:nsid w:val="5DEB505E"/>
    <w:multiLevelType w:val="hybridMultilevel"/>
    <w:tmpl w:val="997CAB5E"/>
    <w:lvl w:ilvl="0" w:tplc="05E2E880">
      <w:numFmt w:val="bullet"/>
      <w:lvlText w:val="•"/>
      <w:lvlJc w:val="left"/>
      <w:pPr>
        <w:ind w:left="1065" w:hanging="705"/>
      </w:pPr>
      <w:rPr>
        <w:rFonts w:ascii="Calibri" w:eastAsiaTheme="minorHAnsi" w:hAnsi="Calibri" w:cs="Calibri" w:hint="default"/>
      </w:rPr>
    </w:lvl>
    <w:lvl w:ilvl="1" w:tplc="CF9C444E">
      <w:numFmt w:val="bullet"/>
      <w:lvlText w:val=""/>
      <w:lvlJc w:val="left"/>
      <w:pPr>
        <w:ind w:left="1785" w:hanging="705"/>
      </w:pPr>
      <w:rPr>
        <w:rFonts w:ascii="Symbol" w:eastAsiaTheme="minorHAnsi" w:hAnsi="Symbol" w:cstheme="minorBid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65BB7294"/>
    <w:multiLevelType w:val="hybridMultilevel"/>
    <w:tmpl w:val="C1764294"/>
    <w:lvl w:ilvl="0" w:tplc="5E04252E">
      <w:start w:val="8"/>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70416F7"/>
    <w:multiLevelType w:val="hybridMultilevel"/>
    <w:tmpl w:val="8F22B8FC"/>
    <w:lvl w:ilvl="0" w:tplc="E7A68302">
      <w:start w:val="8"/>
      <w:numFmt w:val="decimal"/>
      <w:lvlText w:val="%1."/>
      <w:lvlJc w:val="left"/>
      <w:pPr>
        <w:ind w:left="360" w:hanging="360"/>
      </w:pPr>
      <w:rPr>
        <w:rFonts w:hint="default"/>
      </w:rPr>
    </w:lvl>
    <w:lvl w:ilvl="1" w:tplc="04050019" w:tentative="1">
      <w:start w:val="1"/>
      <w:numFmt w:val="lowerLetter"/>
      <w:lvlText w:val="%2."/>
      <w:lvlJc w:val="left"/>
      <w:pPr>
        <w:ind w:left="860" w:hanging="360"/>
      </w:pPr>
    </w:lvl>
    <w:lvl w:ilvl="2" w:tplc="0405001B" w:tentative="1">
      <w:start w:val="1"/>
      <w:numFmt w:val="lowerRoman"/>
      <w:lvlText w:val="%3."/>
      <w:lvlJc w:val="right"/>
      <w:pPr>
        <w:ind w:left="1580" w:hanging="180"/>
      </w:pPr>
    </w:lvl>
    <w:lvl w:ilvl="3" w:tplc="0405000F" w:tentative="1">
      <w:start w:val="1"/>
      <w:numFmt w:val="decimal"/>
      <w:lvlText w:val="%4."/>
      <w:lvlJc w:val="left"/>
      <w:pPr>
        <w:ind w:left="2300" w:hanging="360"/>
      </w:pPr>
    </w:lvl>
    <w:lvl w:ilvl="4" w:tplc="04050019" w:tentative="1">
      <w:start w:val="1"/>
      <w:numFmt w:val="lowerLetter"/>
      <w:lvlText w:val="%5."/>
      <w:lvlJc w:val="left"/>
      <w:pPr>
        <w:ind w:left="3020" w:hanging="360"/>
      </w:pPr>
    </w:lvl>
    <w:lvl w:ilvl="5" w:tplc="0405001B" w:tentative="1">
      <w:start w:val="1"/>
      <w:numFmt w:val="lowerRoman"/>
      <w:lvlText w:val="%6."/>
      <w:lvlJc w:val="right"/>
      <w:pPr>
        <w:ind w:left="3740" w:hanging="180"/>
      </w:pPr>
    </w:lvl>
    <w:lvl w:ilvl="6" w:tplc="0405000F" w:tentative="1">
      <w:start w:val="1"/>
      <w:numFmt w:val="decimal"/>
      <w:lvlText w:val="%7."/>
      <w:lvlJc w:val="left"/>
      <w:pPr>
        <w:ind w:left="4460" w:hanging="360"/>
      </w:pPr>
    </w:lvl>
    <w:lvl w:ilvl="7" w:tplc="04050019" w:tentative="1">
      <w:start w:val="1"/>
      <w:numFmt w:val="lowerLetter"/>
      <w:lvlText w:val="%8."/>
      <w:lvlJc w:val="left"/>
      <w:pPr>
        <w:ind w:left="5180" w:hanging="360"/>
      </w:pPr>
    </w:lvl>
    <w:lvl w:ilvl="8" w:tplc="0405001B" w:tentative="1">
      <w:start w:val="1"/>
      <w:numFmt w:val="lowerRoman"/>
      <w:lvlText w:val="%9."/>
      <w:lvlJc w:val="right"/>
      <w:pPr>
        <w:ind w:left="5900" w:hanging="180"/>
      </w:pPr>
    </w:lvl>
  </w:abstractNum>
  <w:num w:numId="1" w16cid:durableId="158473082">
    <w:abstractNumId w:val="3"/>
  </w:num>
  <w:num w:numId="2" w16cid:durableId="885338211">
    <w:abstractNumId w:val="0"/>
  </w:num>
  <w:num w:numId="3" w16cid:durableId="1856575008">
    <w:abstractNumId w:val="5"/>
  </w:num>
  <w:num w:numId="4" w16cid:durableId="2024894318">
    <w:abstractNumId w:val="2"/>
  </w:num>
  <w:num w:numId="5" w16cid:durableId="989477894">
    <w:abstractNumId w:val="7"/>
  </w:num>
  <w:num w:numId="6" w16cid:durableId="1437091159">
    <w:abstractNumId w:val="6"/>
  </w:num>
  <w:num w:numId="7" w16cid:durableId="1695301788">
    <w:abstractNumId w:val="4"/>
  </w:num>
  <w:num w:numId="8" w16cid:durableId="73940249">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ubomír Kocman">
    <w15:presenceInfo w15:providerId="AD" w15:userId="S::kocman@rudnamesto.cz::9787d3d9-3ad1-43bd-934d-f93487bcd2b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6"/>
  <w:trackRevisions/>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4B3C"/>
    <w:rsid w:val="00091B80"/>
    <w:rsid w:val="0016044C"/>
    <w:rsid w:val="0016053D"/>
    <w:rsid w:val="001B5FDD"/>
    <w:rsid w:val="001D14B1"/>
    <w:rsid w:val="001F1274"/>
    <w:rsid w:val="00234ECD"/>
    <w:rsid w:val="002F28E8"/>
    <w:rsid w:val="003F55D0"/>
    <w:rsid w:val="00487270"/>
    <w:rsid w:val="004A278F"/>
    <w:rsid w:val="005C4F75"/>
    <w:rsid w:val="005F298A"/>
    <w:rsid w:val="006652DE"/>
    <w:rsid w:val="006E3D34"/>
    <w:rsid w:val="0070092C"/>
    <w:rsid w:val="00730462"/>
    <w:rsid w:val="00834A2F"/>
    <w:rsid w:val="008A2CC8"/>
    <w:rsid w:val="009A2E64"/>
    <w:rsid w:val="009B3375"/>
    <w:rsid w:val="009D330B"/>
    <w:rsid w:val="009E50E2"/>
    <w:rsid w:val="00A76633"/>
    <w:rsid w:val="00AF0CF6"/>
    <w:rsid w:val="00B71A0E"/>
    <w:rsid w:val="00B837F1"/>
    <w:rsid w:val="00BD4E71"/>
    <w:rsid w:val="00BE67C6"/>
    <w:rsid w:val="00C07629"/>
    <w:rsid w:val="00C25BA0"/>
    <w:rsid w:val="00C36785"/>
    <w:rsid w:val="00C83E04"/>
    <w:rsid w:val="00C93C5E"/>
    <w:rsid w:val="00C93EF2"/>
    <w:rsid w:val="00CE305C"/>
    <w:rsid w:val="00D21453"/>
    <w:rsid w:val="00DB42AA"/>
    <w:rsid w:val="00DB4D7B"/>
    <w:rsid w:val="00E04B3C"/>
    <w:rsid w:val="00EE1398"/>
    <w:rsid w:val="00EF0770"/>
    <w:rsid w:val="00F57A72"/>
    <w:rsid w:val="00FD2AAA"/>
    <w:rsid w:val="00FF730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0440FCD"/>
  <w14:defaultImageDpi w14:val="96"/>
  <w15:chartTrackingRefBased/>
  <w15:docId w15:val="{C6CD2037-5D9F-4A31-879C-8534C4B14E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F298A"/>
    <w:pPr>
      <w:spacing w:after="120" w:line="276" w:lineRule="auto"/>
      <w:jc w:val="both"/>
    </w:pPr>
    <w:rPr>
      <w:sz w:val="24"/>
    </w:rPr>
  </w:style>
  <w:style w:type="paragraph" w:styleId="Nadpis1">
    <w:name w:val="heading 1"/>
    <w:basedOn w:val="Normln"/>
    <w:next w:val="Normln"/>
    <w:link w:val="Nadpis1Char"/>
    <w:uiPriority w:val="9"/>
    <w:qFormat/>
    <w:rsid w:val="00D2145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unhideWhenUsed/>
    <w:qFormat/>
    <w:rsid w:val="008A2CC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aliases w:val="BOD"/>
    <w:autoRedefine/>
    <w:uiPriority w:val="1"/>
    <w:qFormat/>
    <w:rsid w:val="006652DE"/>
    <w:pPr>
      <w:spacing w:after="0" w:line="240" w:lineRule="auto"/>
      <w:outlineLvl w:val="8"/>
    </w:pPr>
    <w:rPr>
      <w:rFonts w:ascii="Times New Roman" w:eastAsia="Calibri" w:hAnsi="Times New Roman" w:cs="Times New Roman"/>
      <w:b/>
    </w:rPr>
  </w:style>
  <w:style w:type="paragraph" w:styleId="Obsah2">
    <w:name w:val="toc 2"/>
    <w:aliases w:val="Usnesení 2"/>
    <w:basedOn w:val="Normln"/>
    <w:next w:val="Normln"/>
    <w:autoRedefine/>
    <w:uiPriority w:val="39"/>
    <w:unhideWhenUsed/>
    <w:qFormat/>
    <w:rsid w:val="00CE305C"/>
    <w:pPr>
      <w:numPr>
        <w:numId w:val="1"/>
      </w:numPr>
      <w:spacing w:before="120" w:after="0" w:line="240" w:lineRule="auto"/>
    </w:pPr>
    <w:rPr>
      <w:rFonts w:ascii="Times New Roman" w:eastAsia="Calibri" w:hAnsi="Times New Roman" w:cstheme="minorHAnsi"/>
      <w:i/>
      <w:iCs/>
      <w:szCs w:val="20"/>
    </w:rPr>
  </w:style>
  <w:style w:type="paragraph" w:styleId="Obsah1">
    <w:name w:val="toc 1"/>
    <w:basedOn w:val="Normln"/>
    <w:next w:val="Normln"/>
    <w:autoRedefine/>
    <w:uiPriority w:val="39"/>
    <w:unhideWhenUsed/>
    <w:rsid w:val="002F28E8"/>
    <w:pPr>
      <w:tabs>
        <w:tab w:val="right" w:leader="dot" w:pos="9062"/>
      </w:tabs>
      <w:spacing w:before="240" w:line="240" w:lineRule="auto"/>
    </w:pPr>
    <w:rPr>
      <w:rFonts w:ascii="Times New Roman" w:eastAsia="Calibri" w:hAnsi="Times New Roman" w:cstheme="minorHAnsi"/>
      <w:b/>
      <w:bCs/>
      <w:szCs w:val="20"/>
    </w:rPr>
  </w:style>
  <w:style w:type="paragraph" w:styleId="Nzev">
    <w:name w:val="Title"/>
    <w:basedOn w:val="Normln"/>
    <w:next w:val="Normln"/>
    <w:link w:val="NzevChar"/>
    <w:uiPriority w:val="10"/>
    <w:qFormat/>
    <w:rsid w:val="00834A2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34A2F"/>
    <w:rPr>
      <w:rFonts w:asciiTheme="majorHAnsi" w:eastAsiaTheme="majorEastAsia" w:hAnsiTheme="majorHAnsi" w:cstheme="majorBidi"/>
      <w:spacing w:val="-10"/>
      <w:kern w:val="28"/>
      <w:sz w:val="56"/>
      <w:szCs w:val="56"/>
    </w:rPr>
  </w:style>
  <w:style w:type="character" w:customStyle="1" w:styleId="Nadpis1Char">
    <w:name w:val="Nadpis 1 Char"/>
    <w:basedOn w:val="Standardnpsmoodstavce"/>
    <w:link w:val="Nadpis1"/>
    <w:uiPriority w:val="9"/>
    <w:rsid w:val="00D21453"/>
    <w:rPr>
      <w:rFonts w:asciiTheme="majorHAnsi" w:eastAsiaTheme="majorEastAsia" w:hAnsiTheme="majorHAnsi" w:cstheme="majorBidi"/>
      <w:color w:val="2E74B5" w:themeColor="accent1" w:themeShade="BF"/>
      <w:sz w:val="32"/>
      <w:szCs w:val="32"/>
    </w:rPr>
  </w:style>
  <w:style w:type="character" w:customStyle="1" w:styleId="Nadpis2Char">
    <w:name w:val="Nadpis 2 Char"/>
    <w:basedOn w:val="Standardnpsmoodstavce"/>
    <w:link w:val="Nadpis2"/>
    <w:uiPriority w:val="9"/>
    <w:rsid w:val="008A2CC8"/>
    <w:rPr>
      <w:rFonts w:asciiTheme="majorHAnsi" w:eastAsiaTheme="majorEastAsia" w:hAnsiTheme="majorHAnsi" w:cstheme="majorBidi"/>
      <w:color w:val="2E74B5" w:themeColor="accent1" w:themeShade="BF"/>
      <w:sz w:val="26"/>
      <w:szCs w:val="26"/>
    </w:rPr>
  </w:style>
  <w:style w:type="character" w:styleId="Hypertextovodkaz">
    <w:name w:val="Hyperlink"/>
    <w:basedOn w:val="Standardnpsmoodstavce"/>
    <w:uiPriority w:val="99"/>
    <w:unhideWhenUsed/>
    <w:rsid w:val="00B837F1"/>
    <w:rPr>
      <w:color w:val="0563C1" w:themeColor="hyperlink"/>
      <w:u w:val="single"/>
    </w:rPr>
  </w:style>
  <w:style w:type="paragraph" w:styleId="Zhlav">
    <w:name w:val="header"/>
    <w:basedOn w:val="Normln"/>
    <w:link w:val="ZhlavChar"/>
    <w:uiPriority w:val="99"/>
    <w:unhideWhenUsed/>
    <w:rsid w:val="00B837F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837F1"/>
  </w:style>
  <w:style w:type="paragraph" w:styleId="Zpat">
    <w:name w:val="footer"/>
    <w:basedOn w:val="Normln"/>
    <w:link w:val="ZpatChar"/>
    <w:uiPriority w:val="99"/>
    <w:unhideWhenUsed/>
    <w:rsid w:val="00B837F1"/>
    <w:pPr>
      <w:tabs>
        <w:tab w:val="center" w:pos="4536"/>
        <w:tab w:val="right" w:pos="9072"/>
      </w:tabs>
      <w:spacing w:after="0" w:line="240" w:lineRule="auto"/>
    </w:pPr>
  </w:style>
  <w:style w:type="character" w:customStyle="1" w:styleId="ZpatChar">
    <w:name w:val="Zápatí Char"/>
    <w:basedOn w:val="Standardnpsmoodstavce"/>
    <w:link w:val="Zpat"/>
    <w:uiPriority w:val="99"/>
    <w:rsid w:val="00B837F1"/>
  </w:style>
  <w:style w:type="paragraph" w:styleId="Revize">
    <w:name w:val="Revision"/>
    <w:hidden/>
    <w:uiPriority w:val="99"/>
    <w:semiHidden/>
    <w:rsid w:val="00EF0770"/>
    <w:pPr>
      <w:spacing w:after="0" w:line="240" w:lineRule="auto"/>
    </w:pPr>
    <w:rPr>
      <w:sz w:val="24"/>
    </w:rPr>
  </w:style>
  <w:style w:type="paragraph" w:styleId="Textpoznpodarou">
    <w:name w:val="footnote text"/>
    <w:basedOn w:val="Normln"/>
    <w:link w:val="TextpoznpodarouChar"/>
    <w:uiPriority w:val="99"/>
    <w:semiHidden/>
    <w:unhideWhenUsed/>
    <w:rsid w:val="00EF0770"/>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EF0770"/>
    <w:rPr>
      <w:sz w:val="20"/>
      <w:szCs w:val="20"/>
    </w:rPr>
  </w:style>
  <w:style w:type="character" w:styleId="Znakapoznpodarou">
    <w:name w:val="footnote reference"/>
    <w:basedOn w:val="Standardnpsmoodstavce"/>
    <w:uiPriority w:val="99"/>
    <w:semiHidden/>
    <w:unhideWhenUsed/>
    <w:rsid w:val="00EF0770"/>
    <w:rPr>
      <w:vertAlign w:val="superscript"/>
    </w:rPr>
  </w:style>
  <w:style w:type="paragraph" w:styleId="Odstavecseseznamem">
    <w:name w:val="List Paragraph"/>
    <w:basedOn w:val="Normln"/>
    <w:uiPriority w:val="34"/>
    <w:qFormat/>
    <w:rsid w:val="00C83E0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číselná reference" Version="1987"/>
</file>

<file path=customXml/itemProps1.xml><?xml version="1.0" encoding="utf-8"?>
<ds:datastoreItem xmlns:ds="http://schemas.openxmlformats.org/officeDocument/2006/customXml" ds:itemID="{2D18013E-ECAD-4D93-B54C-7305FE8755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12</Pages>
  <Words>3865</Words>
  <Characters>22809</Characters>
  <Application>Microsoft Office Word</Application>
  <DocSecurity>0</DocSecurity>
  <Lines>190</Lines>
  <Paragraphs>53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Lubomír Kocman</dc:creator>
  <cp:keywords/>
  <dc:description/>
  <cp:lastModifiedBy>Lubomír Kocman</cp:lastModifiedBy>
  <cp:revision>23</cp:revision>
  <dcterms:created xsi:type="dcterms:W3CDTF">2020-12-15T14:45:00Z</dcterms:created>
  <dcterms:modified xsi:type="dcterms:W3CDTF">2024-02-21T12:56:00Z</dcterms:modified>
</cp:coreProperties>
</file>